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40D92" w14:textId="77777777" w:rsidR="000F079D" w:rsidRDefault="000F079D" w:rsidP="000F079D">
      <w:pPr>
        <w:pStyle w:val="MTLTitulninadpis"/>
        <w:spacing w:before="1440"/>
      </w:pPr>
      <w:r w:rsidRPr="00525592">
        <w:t>ZADÁVACÍ DOKUMENTACE</w:t>
      </w:r>
    </w:p>
    <w:p w14:paraId="558975AD" w14:textId="77777777" w:rsidR="000F079D" w:rsidRPr="000F079D" w:rsidRDefault="000F079D" w:rsidP="000F079D">
      <w:pPr>
        <w:pStyle w:val="MTLNormalhlavicka"/>
        <w:rPr>
          <w:sz w:val="24"/>
          <w:szCs w:val="24"/>
        </w:rPr>
      </w:pPr>
      <w:r w:rsidRPr="000F079D">
        <w:rPr>
          <w:sz w:val="24"/>
          <w:szCs w:val="24"/>
        </w:rPr>
        <w:t>ve smyslu zákona č. 134/2016 Sb., o zadávání veřejných zakázek, ve znění pozdějších předpisů (dále jen „</w:t>
      </w:r>
      <w:r w:rsidRPr="000F079D">
        <w:rPr>
          <w:i/>
          <w:sz w:val="24"/>
          <w:szCs w:val="24"/>
        </w:rPr>
        <w:t>ZZVZ</w:t>
      </w:r>
      <w:r w:rsidRPr="000F079D">
        <w:rPr>
          <w:sz w:val="24"/>
          <w:szCs w:val="24"/>
        </w:rPr>
        <w:t>“ či „</w:t>
      </w:r>
      <w:r w:rsidRPr="000F079D">
        <w:rPr>
          <w:i/>
          <w:sz w:val="24"/>
          <w:szCs w:val="24"/>
        </w:rPr>
        <w:t>zákon</w:t>
      </w:r>
      <w:r w:rsidRPr="000F079D">
        <w:rPr>
          <w:sz w:val="24"/>
          <w:szCs w:val="24"/>
        </w:rPr>
        <w:t>“)</w:t>
      </w:r>
    </w:p>
    <w:p w14:paraId="15744D4F" w14:textId="77777777" w:rsidR="000F079D" w:rsidRDefault="000F079D" w:rsidP="000F079D">
      <w:pPr>
        <w:pStyle w:val="MTLTitulninadpis"/>
        <w:spacing w:before="1440"/>
      </w:pPr>
      <w:r w:rsidRPr="00525592">
        <w:t>VEŘEJNÁ ZAKÁZKA</w:t>
      </w:r>
    </w:p>
    <w:p w14:paraId="29C692E9" w14:textId="7CF1C32F" w:rsidR="000F079D" w:rsidRDefault="00C70C62" w:rsidP="000F079D">
      <w:pPr>
        <w:spacing w:before="240"/>
        <w:jc w:val="center"/>
        <w:rPr>
          <w:rFonts w:cs="Segoe UI"/>
          <w:b/>
          <w:bCs/>
          <w:iCs/>
          <w:sz w:val="28"/>
          <w:szCs w:val="28"/>
        </w:rPr>
      </w:pPr>
      <w:r>
        <w:rPr>
          <w:rFonts w:cs="Segoe UI"/>
          <w:b/>
          <w:bCs/>
          <w:iCs/>
          <w:sz w:val="28"/>
          <w:szCs w:val="28"/>
        </w:rPr>
        <w:t>„Kamerový systém pro stávající vozidla MHD“</w:t>
      </w:r>
    </w:p>
    <w:p w14:paraId="41FECBDC" w14:textId="51A1CC1E" w:rsidR="000F079D" w:rsidRPr="00433C7C" w:rsidRDefault="00332545" w:rsidP="000F079D">
      <w:pPr>
        <w:spacing w:before="240"/>
        <w:jc w:val="center"/>
        <w:rPr>
          <w:rFonts w:cs="Segoe UI"/>
          <w:sz w:val="24"/>
          <w:szCs w:val="24"/>
        </w:rPr>
      </w:pPr>
      <w:r w:rsidRPr="00C2374A">
        <w:rPr>
          <w:rFonts w:cs="Segoe UI"/>
          <w:sz w:val="24"/>
          <w:szCs w:val="24"/>
        </w:rPr>
        <w:t>n</w:t>
      </w:r>
      <w:r w:rsidR="000F079D" w:rsidRPr="00C2374A">
        <w:rPr>
          <w:rFonts w:cs="Segoe UI"/>
          <w:sz w:val="24"/>
          <w:szCs w:val="24"/>
        </w:rPr>
        <w:t>adlimitní</w:t>
      </w:r>
      <w:r w:rsidR="001D7A87" w:rsidRPr="00C2374A">
        <w:rPr>
          <w:rFonts w:cs="Segoe UI"/>
          <w:sz w:val="24"/>
          <w:szCs w:val="24"/>
        </w:rPr>
        <w:t xml:space="preserve"> sektorová</w:t>
      </w:r>
      <w:r w:rsidR="000F079D" w:rsidRPr="00C2374A">
        <w:rPr>
          <w:rFonts w:cs="Segoe UI"/>
          <w:sz w:val="24"/>
          <w:szCs w:val="24"/>
        </w:rPr>
        <w:t xml:space="preserve"> veřejná</w:t>
      </w:r>
      <w:r w:rsidR="000F079D" w:rsidRPr="00C70C62">
        <w:rPr>
          <w:rFonts w:cs="Segoe UI"/>
          <w:sz w:val="24"/>
          <w:szCs w:val="24"/>
        </w:rPr>
        <w:t xml:space="preserve"> zakázka na dodávky zadávaná v otevřeném zadávacím řízení podle </w:t>
      </w:r>
      <w:proofErr w:type="spellStart"/>
      <w:r w:rsidR="000F079D" w:rsidRPr="00C70C62">
        <w:rPr>
          <w:rFonts w:cs="Segoe UI"/>
          <w:sz w:val="24"/>
          <w:szCs w:val="24"/>
        </w:rPr>
        <w:t>ust</w:t>
      </w:r>
      <w:proofErr w:type="spellEnd"/>
      <w:r w:rsidR="000F079D" w:rsidRPr="00C70C62">
        <w:rPr>
          <w:rFonts w:cs="Segoe UI"/>
          <w:sz w:val="24"/>
          <w:szCs w:val="24"/>
        </w:rPr>
        <w:t>. § 56 ZZVZ</w:t>
      </w:r>
    </w:p>
    <w:p w14:paraId="66DFA13E" w14:textId="77777777" w:rsidR="00E41F4E" w:rsidRDefault="00E41F4E" w:rsidP="00E41F4E">
      <w:pPr>
        <w:spacing w:after="0" w:line="240" w:lineRule="atLeast"/>
        <w:rPr>
          <w:b/>
          <w:highlight w:val="yellow"/>
        </w:rPr>
      </w:pPr>
    </w:p>
    <w:p w14:paraId="2C39BE10" w14:textId="77777777" w:rsidR="00E41F4E" w:rsidRDefault="00E41F4E" w:rsidP="00E41F4E">
      <w:pPr>
        <w:spacing w:after="0" w:line="240" w:lineRule="atLeast"/>
        <w:rPr>
          <w:b/>
          <w:highlight w:val="yellow"/>
        </w:rPr>
      </w:pPr>
    </w:p>
    <w:p w14:paraId="3E3D2CED" w14:textId="77777777" w:rsidR="00E41F4E" w:rsidRDefault="00E41F4E" w:rsidP="00E41F4E">
      <w:pPr>
        <w:spacing w:after="0" w:line="240" w:lineRule="atLeast"/>
        <w:rPr>
          <w:b/>
          <w:highlight w:val="yellow"/>
        </w:rPr>
      </w:pPr>
    </w:p>
    <w:p w14:paraId="4BF15404" w14:textId="77777777" w:rsidR="00E41F4E" w:rsidRDefault="00E41F4E" w:rsidP="00E41F4E">
      <w:pPr>
        <w:spacing w:after="0" w:line="240" w:lineRule="atLeast"/>
        <w:rPr>
          <w:b/>
          <w:highlight w:val="yellow"/>
        </w:rPr>
      </w:pPr>
    </w:p>
    <w:p w14:paraId="04310814" w14:textId="77777777" w:rsidR="00E41F4E" w:rsidRDefault="00E41F4E" w:rsidP="00E41F4E">
      <w:pPr>
        <w:spacing w:after="0" w:line="240" w:lineRule="atLeast"/>
        <w:rPr>
          <w:b/>
          <w:highlight w:val="yellow"/>
        </w:rPr>
      </w:pPr>
    </w:p>
    <w:p w14:paraId="680FACF2" w14:textId="77777777" w:rsidR="00E41F4E" w:rsidRDefault="00E41F4E" w:rsidP="00E41F4E">
      <w:pPr>
        <w:spacing w:after="0" w:line="240" w:lineRule="atLeast"/>
        <w:rPr>
          <w:b/>
          <w:highlight w:val="yellow"/>
        </w:rPr>
      </w:pPr>
    </w:p>
    <w:p w14:paraId="3C6ABD45" w14:textId="77777777" w:rsidR="00E41F4E" w:rsidRDefault="00E41F4E" w:rsidP="00E41F4E">
      <w:pPr>
        <w:spacing w:after="0" w:line="240" w:lineRule="atLeast"/>
        <w:rPr>
          <w:b/>
          <w:highlight w:val="yellow"/>
        </w:rPr>
      </w:pPr>
    </w:p>
    <w:p w14:paraId="65EBD57C" w14:textId="77777777" w:rsidR="00E41F4E" w:rsidRDefault="00E41F4E" w:rsidP="00E41F4E">
      <w:pPr>
        <w:spacing w:after="0" w:line="240" w:lineRule="atLeast"/>
        <w:rPr>
          <w:b/>
          <w:highlight w:val="yellow"/>
        </w:rPr>
      </w:pPr>
    </w:p>
    <w:p w14:paraId="2369D296" w14:textId="77777777" w:rsidR="00E41F4E" w:rsidRDefault="00E41F4E" w:rsidP="00E41F4E">
      <w:pPr>
        <w:spacing w:after="0" w:line="240" w:lineRule="atLeast"/>
        <w:rPr>
          <w:b/>
          <w:highlight w:val="yellow"/>
        </w:rPr>
      </w:pPr>
    </w:p>
    <w:p w14:paraId="2DC0847B" w14:textId="77777777" w:rsidR="00E41F4E" w:rsidRDefault="00E41F4E" w:rsidP="00E41F4E">
      <w:pPr>
        <w:spacing w:after="0" w:line="240" w:lineRule="atLeast"/>
        <w:rPr>
          <w:b/>
          <w:highlight w:val="yellow"/>
        </w:rPr>
      </w:pPr>
    </w:p>
    <w:p w14:paraId="4DA7412B" w14:textId="77777777" w:rsidR="00E41F4E" w:rsidRDefault="00E41F4E" w:rsidP="00E41F4E">
      <w:pPr>
        <w:spacing w:after="0" w:line="240" w:lineRule="atLeast"/>
        <w:rPr>
          <w:b/>
          <w:highlight w:val="yellow"/>
        </w:rPr>
      </w:pPr>
    </w:p>
    <w:p w14:paraId="247BEA56" w14:textId="77777777" w:rsidR="00E41F4E" w:rsidRDefault="00E41F4E" w:rsidP="00E41F4E">
      <w:pPr>
        <w:spacing w:after="0" w:line="240" w:lineRule="atLeast"/>
        <w:rPr>
          <w:b/>
          <w:highlight w:val="yellow"/>
        </w:rPr>
      </w:pPr>
    </w:p>
    <w:p w14:paraId="40D9A54E" w14:textId="77777777" w:rsidR="00E41F4E" w:rsidRDefault="00E41F4E" w:rsidP="00E41F4E">
      <w:pPr>
        <w:spacing w:after="0" w:line="240" w:lineRule="atLeast"/>
        <w:rPr>
          <w:b/>
          <w:highlight w:val="yellow"/>
        </w:rPr>
      </w:pPr>
    </w:p>
    <w:p w14:paraId="30857402" w14:textId="121B8E1B" w:rsidR="00C70C62" w:rsidRPr="00C70C62" w:rsidRDefault="00C70C62" w:rsidP="00C70C62">
      <w:pPr>
        <w:autoSpaceDE w:val="0"/>
        <w:autoSpaceDN w:val="0"/>
        <w:adjustRightInd w:val="0"/>
        <w:spacing w:after="0" w:line="240" w:lineRule="auto"/>
        <w:jc w:val="left"/>
        <w:rPr>
          <w:rFonts w:cs="Segoe UI"/>
          <w:color w:val="000000"/>
          <w:sz w:val="23"/>
          <w:szCs w:val="23"/>
        </w:rPr>
      </w:pPr>
      <w:r w:rsidRPr="00C70C62">
        <w:rPr>
          <w:rFonts w:cs="Segoe UI"/>
          <w:b/>
          <w:bCs/>
          <w:color w:val="000000"/>
          <w:sz w:val="23"/>
          <w:szCs w:val="23"/>
        </w:rPr>
        <w:t xml:space="preserve">Dopravní podnik Ostrava a.s. </w:t>
      </w:r>
    </w:p>
    <w:p w14:paraId="0AC04AB8" w14:textId="77777777" w:rsidR="00C70C62" w:rsidRPr="00C70C62" w:rsidRDefault="00C70C62" w:rsidP="00C70C62">
      <w:pPr>
        <w:autoSpaceDE w:val="0"/>
        <w:autoSpaceDN w:val="0"/>
        <w:adjustRightInd w:val="0"/>
        <w:spacing w:after="0" w:line="240" w:lineRule="auto"/>
        <w:jc w:val="left"/>
        <w:rPr>
          <w:rFonts w:cs="Segoe UI"/>
          <w:color w:val="000000"/>
          <w:sz w:val="23"/>
          <w:szCs w:val="23"/>
        </w:rPr>
      </w:pPr>
      <w:r w:rsidRPr="00C70C62">
        <w:rPr>
          <w:rFonts w:cs="Segoe UI"/>
          <w:b/>
          <w:bCs/>
          <w:color w:val="000000"/>
          <w:sz w:val="23"/>
          <w:szCs w:val="23"/>
        </w:rPr>
        <w:t xml:space="preserve">Sídlo: Poděbradova 494/2, Moravská Ostrava, 702 00 Ostrava </w:t>
      </w:r>
    </w:p>
    <w:p w14:paraId="2AFC3AC8" w14:textId="5F5D1C82" w:rsidR="000F079D" w:rsidRDefault="00C70C62" w:rsidP="00C70C62">
      <w:pPr>
        <w:spacing w:after="0" w:line="240" w:lineRule="auto"/>
        <w:jc w:val="left"/>
        <w:rPr>
          <w:rFonts w:cs="Segoe UI"/>
          <w:b/>
          <w:bCs/>
          <w:caps/>
          <w:sz w:val="28"/>
          <w:szCs w:val="28"/>
          <w:u w:val="single"/>
        </w:rPr>
      </w:pPr>
      <w:r w:rsidRPr="00C70C62">
        <w:rPr>
          <w:rFonts w:cs="Segoe UI"/>
          <w:b/>
          <w:bCs/>
          <w:color w:val="000000"/>
          <w:sz w:val="23"/>
          <w:szCs w:val="23"/>
        </w:rPr>
        <w:t>IČO: 619 74</w:t>
      </w:r>
      <w:r>
        <w:rPr>
          <w:rFonts w:cs="Segoe UI"/>
          <w:b/>
          <w:bCs/>
          <w:color w:val="000000"/>
          <w:sz w:val="23"/>
          <w:szCs w:val="23"/>
        </w:rPr>
        <w:t> </w:t>
      </w:r>
      <w:r w:rsidRPr="00C70C62">
        <w:rPr>
          <w:rFonts w:cs="Segoe UI"/>
          <w:b/>
          <w:bCs/>
          <w:color w:val="000000"/>
          <w:sz w:val="23"/>
          <w:szCs w:val="23"/>
        </w:rPr>
        <w:t xml:space="preserve">757 </w:t>
      </w:r>
      <w:r w:rsidR="000F079D">
        <w:rPr>
          <w:rFonts w:cs="Segoe UI"/>
          <w:sz w:val="28"/>
          <w:szCs w:val="28"/>
        </w:rPr>
        <w:br w:type="page"/>
      </w:r>
    </w:p>
    <w:p w14:paraId="2967C986" w14:textId="77777777" w:rsidR="00293F90" w:rsidRPr="00F976FF" w:rsidRDefault="00293F90" w:rsidP="00F112F6">
      <w:pPr>
        <w:pStyle w:val="Obsah1"/>
      </w:pPr>
      <w:r w:rsidRPr="00AB0DC1">
        <w:lastRenderedPageBreak/>
        <w:t>Obsah</w:t>
      </w:r>
      <w:r w:rsidRPr="00F976FF">
        <w:t>:</w:t>
      </w:r>
      <w:bookmarkStart w:id="0" w:name="_Toc208298521"/>
      <w:bookmarkEnd w:id="0"/>
      <w:r w:rsidR="001808B1" w:rsidRPr="00F976FF">
        <w:t xml:space="preserve"> </w:t>
      </w:r>
    </w:p>
    <w:bookmarkStart w:id="1" w:name="_Toc208298522"/>
    <w:bookmarkStart w:id="2" w:name="_Toc208298523"/>
    <w:bookmarkStart w:id="3" w:name="_Toc208298524"/>
    <w:bookmarkStart w:id="4" w:name="_Toc208298525"/>
    <w:bookmarkStart w:id="5" w:name="_Toc208298526"/>
    <w:bookmarkStart w:id="6" w:name="_Toc208298527"/>
    <w:bookmarkStart w:id="7" w:name="_Toc208298528"/>
    <w:bookmarkStart w:id="8" w:name="_Toc208298529"/>
    <w:bookmarkStart w:id="9" w:name="_Toc208298530"/>
    <w:bookmarkStart w:id="10" w:name="_Toc208298531"/>
    <w:bookmarkStart w:id="11" w:name="_Toc208298532"/>
    <w:bookmarkStart w:id="12" w:name="_Toc208298533"/>
    <w:bookmarkStart w:id="13" w:name="_Toc208298534"/>
    <w:bookmarkStart w:id="14" w:name="_Toc208298535"/>
    <w:bookmarkStart w:id="15" w:name="_Toc208298536"/>
    <w:bookmarkStart w:id="16" w:name="_Toc208298537"/>
    <w:bookmarkStart w:id="17" w:name="_Toc208298538"/>
    <w:bookmarkStart w:id="18" w:name="_Toc208298539"/>
    <w:bookmarkStart w:id="19" w:name="_Toc208298540"/>
    <w:bookmarkStart w:id="20" w:name="_Toc208298541"/>
    <w:bookmarkStart w:id="21" w:name="_Toc208298542"/>
    <w:bookmarkStart w:id="22" w:name="_Toc208298543"/>
    <w:bookmarkStart w:id="23" w:name="_Toc208298544"/>
    <w:bookmarkStart w:id="24" w:name="_Toc208298545"/>
    <w:bookmarkStart w:id="25" w:name="_Toc208298546"/>
    <w:bookmarkStart w:id="26" w:name="_Toc208298547"/>
    <w:bookmarkStart w:id="27" w:name="_Toc208298548"/>
    <w:bookmarkStart w:id="28" w:name="_Toc208298549"/>
    <w:bookmarkStart w:id="29" w:name="_Toc208298550"/>
    <w:bookmarkStart w:id="30" w:name="_Toc208298551"/>
    <w:bookmarkStart w:id="31" w:name="_Toc208298552"/>
    <w:bookmarkStart w:id="32" w:name="_Toc208298553"/>
    <w:bookmarkStart w:id="33" w:name="_Toc208298554"/>
    <w:bookmarkStart w:id="34" w:name="_Toc208298555"/>
    <w:bookmarkStart w:id="35" w:name="_Toc208298556"/>
    <w:bookmarkStart w:id="36" w:name="_Toc208298557"/>
    <w:bookmarkStart w:id="37" w:name="_Toc208298558"/>
    <w:bookmarkStart w:id="38" w:name="_Toc2082985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4BB71535" w14:textId="3172D359" w:rsidR="00AB0DC1" w:rsidRDefault="00F976FF">
      <w:pPr>
        <w:pStyle w:val="Obsah1"/>
        <w:rPr>
          <w:rFonts w:asciiTheme="minorHAnsi" w:eastAsiaTheme="minorEastAsia" w:hAnsiTheme="minorHAnsi" w:cstheme="minorBidi"/>
          <w:b w:val="0"/>
          <w:bCs w:val="0"/>
          <w:caps w:val="0"/>
          <w:noProof/>
          <w:szCs w:val="22"/>
        </w:rPr>
      </w:pPr>
      <w:r>
        <w:rPr>
          <w:rFonts w:cs="Segoe UI"/>
          <w:sz w:val="20"/>
          <w:szCs w:val="20"/>
        </w:rPr>
        <w:fldChar w:fldCharType="begin"/>
      </w:r>
      <w:r>
        <w:rPr>
          <w:rFonts w:cs="Segoe UI"/>
          <w:sz w:val="20"/>
          <w:szCs w:val="20"/>
        </w:rPr>
        <w:instrText xml:space="preserve"> TOC \o "1-1" \h \z \u </w:instrText>
      </w:r>
      <w:r>
        <w:rPr>
          <w:rFonts w:cs="Segoe UI"/>
          <w:sz w:val="20"/>
          <w:szCs w:val="20"/>
        </w:rPr>
        <w:fldChar w:fldCharType="separate"/>
      </w:r>
      <w:hyperlink w:anchor="_Toc115337699" w:history="1">
        <w:r w:rsidR="00AB0DC1" w:rsidRPr="000E1ECA">
          <w:rPr>
            <w:rStyle w:val="Hypertextovodkaz"/>
            <w:noProof/>
          </w:rPr>
          <w:t>1</w:t>
        </w:r>
        <w:r w:rsidR="00AB0DC1">
          <w:rPr>
            <w:rFonts w:asciiTheme="minorHAnsi" w:eastAsiaTheme="minorEastAsia" w:hAnsiTheme="minorHAnsi" w:cstheme="minorBidi"/>
            <w:b w:val="0"/>
            <w:bCs w:val="0"/>
            <w:caps w:val="0"/>
            <w:noProof/>
            <w:szCs w:val="22"/>
          </w:rPr>
          <w:tab/>
        </w:r>
        <w:r w:rsidR="00AB0DC1" w:rsidRPr="000E1ECA">
          <w:rPr>
            <w:rStyle w:val="Hypertextovodkaz"/>
            <w:noProof/>
          </w:rPr>
          <w:t>IDENTIFIKAČNÍ ÚDAJE ZADAVATELE A DALŠÍCH OSOB</w:t>
        </w:r>
        <w:r w:rsidR="00AB0DC1">
          <w:rPr>
            <w:noProof/>
            <w:webHidden/>
          </w:rPr>
          <w:tab/>
        </w:r>
        <w:r w:rsidR="00AB0DC1">
          <w:rPr>
            <w:noProof/>
            <w:webHidden/>
          </w:rPr>
          <w:fldChar w:fldCharType="begin"/>
        </w:r>
        <w:r w:rsidR="00AB0DC1">
          <w:rPr>
            <w:noProof/>
            <w:webHidden/>
          </w:rPr>
          <w:instrText xml:space="preserve"> PAGEREF _Toc115337699 \h </w:instrText>
        </w:r>
        <w:r w:rsidR="00AB0DC1">
          <w:rPr>
            <w:noProof/>
            <w:webHidden/>
          </w:rPr>
        </w:r>
        <w:r w:rsidR="00AB0DC1">
          <w:rPr>
            <w:noProof/>
            <w:webHidden/>
          </w:rPr>
          <w:fldChar w:fldCharType="separate"/>
        </w:r>
        <w:r w:rsidR="00CD6CA4">
          <w:rPr>
            <w:noProof/>
            <w:webHidden/>
          </w:rPr>
          <w:t>3</w:t>
        </w:r>
        <w:r w:rsidR="00AB0DC1">
          <w:rPr>
            <w:noProof/>
            <w:webHidden/>
          </w:rPr>
          <w:fldChar w:fldCharType="end"/>
        </w:r>
      </w:hyperlink>
    </w:p>
    <w:p w14:paraId="49B5771B" w14:textId="09774516" w:rsidR="00AB0DC1" w:rsidRDefault="004014B3">
      <w:pPr>
        <w:pStyle w:val="Obsah1"/>
        <w:rPr>
          <w:rFonts w:asciiTheme="minorHAnsi" w:eastAsiaTheme="minorEastAsia" w:hAnsiTheme="minorHAnsi" w:cstheme="minorBidi"/>
          <w:b w:val="0"/>
          <w:bCs w:val="0"/>
          <w:caps w:val="0"/>
          <w:noProof/>
          <w:szCs w:val="22"/>
        </w:rPr>
      </w:pPr>
      <w:hyperlink w:anchor="_Toc115337700" w:history="1">
        <w:r w:rsidR="00AB0DC1" w:rsidRPr="000E1ECA">
          <w:rPr>
            <w:rStyle w:val="Hypertextovodkaz"/>
            <w:noProof/>
          </w:rPr>
          <w:t>2</w:t>
        </w:r>
        <w:r w:rsidR="00AB0DC1">
          <w:rPr>
            <w:rFonts w:asciiTheme="minorHAnsi" w:eastAsiaTheme="minorEastAsia" w:hAnsiTheme="minorHAnsi" w:cstheme="minorBidi"/>
            <w:b w:val="0"/>
            <w:bCs w:val="0"/>
            <w:caps w:val="0"/>
            <w:noProof/>
            <w:szCs w:val="22"/>
          </w:rPr>
          <w:tab/>
        </w:r>
        <w:r w:rsidR="00AB0DC1" w:rsidRPr="000E1ECA">
          <w:rPr>
            <w:rStyle w:val="Hypertextovodkaz"/>
            <w:noProof/>
          </w:rPr>
          <w:t>KOMUNIKACE MEZI ZADAVATELEM A DODAVATELI</w:t>
        </w:r>
        <w:r w:rsidR="00AB0DC1">
          <w:rPr>
            <w:noProof/>
            <w:webHidden/>
          </w:rPr>
          <w:tab/>
        </w:r>
        <w:r w:rsidR="00AB0DC1">
          <w:rPr>
            <w:noProof/>
            <w:webHidden/>
          </w:rPr>
          <w:fldChar w:fldCharType="begin"/>
        </w:r>
        <w:r w:rsidR="00AB0DC1">
          <w:rPr>
            <w:noProof/>
            <w:webHidden/>
          </w:rPr>
          <w:instrText xml:space="preserve"> PAGEREF _Toc115337700 \h </w:instrText>
        </w:r>
        <w:r w:rsidR="00AB0DC1">
          <w:rPr>
            <w:noProof/>
            <w:webHidden/>
          </w:rPr>
        </w:r>
        <w:r w:rsidR="00AB0DC1">
          <w:rPr>
            <w:noProof/>
            <w:webHidden/>
          </w:rPr>
          <w:fldChar w:fldCharType="separate"/>
        </w:r>
        <w:r w:rsidR="00CD6CA4">
          <w:rPr>
            <w:noProof/>
            <w:webHidden/>
          </w:rPr>
          <w:t>3</w:t>
        </w:r>
        <w:r w:rsidR="00AB0DC1">
          <w:rPr>
            <w:noProof/>
            <w:webHidden/>
          </w:rPr>
          <w:fldChar w:fldCharType="end"/>
        </w:r>
      </w:hyperlink>
    </w:p>
    <w:p w14:paraId="51A73361" w14:textId="45E60E35" w:rsidR="00AB0DC1" w:rsidRDefault="004014B3">
      <w:pPr>
        <w:pStyle w:val="Obsah1"/>
        <w:rPr>
          <w:rFonts w:asciiTheme="minorHAnsi" w:eastAsiaTheme="minorEastAsia" w:hAnsiTheme="minorHAnsi" w:cstheme="minorBidi"/>
          <w:b w:val="0"/>
          <w:bCs w:val="0"/>
          <w:caps w:val="0"/>
          <w:noProof/>
          <w:szCs w:val="22"/>
        </w:rPr>
      </w:pPr>
      <w:hyperlink w:anchor="_Toc115337701" w:history="1">
        <w:r w:rsidR="00AB0DC1" w:rsidRPr="000E1ECA">
          <w:rPr>
            <w:rStyle w:val="Hypertextovodkaz"/>
            <w:noProof/>
          </w:rPr>
          <w:t>3</w:t>
        </w:r>
        <w:r w:rsidR="00AB0DC1">
          <w:rPr>
            <w:rFonts w:asciiTheme="minorHAnsi" w:eastAsiaTheme="minorEastAsia" w:hAnsiTheme="minorHAnsi" w:cstheme="minorBidi"/>
            <w:b w:val="0"/>
            <w:bCs w:val="0"/>
            <w:caps w:val="0"/>
            <w:noProof/>
            <w:szCs w:val="22"/>
          </w:rPr>
          <w:tab/>
        </w:r>
        <w:r w:rsidR="00AB0DC1" w:rsidRPr="000E1ECA">
          <w:rPr>
            <w:rStyle w:val="Hypertextovodkaz"/>
            <w:noProof/>
          </w:rPr>
          <w:t>INFORMACE O PŘEDMĚTU VEŘEJNÉ ZAKÁZKY</w:t>
        </w:r>
        <w:r w:rsidR="00AB0DC1">
          <w:rPr>
            <w:noProof/>
            <w:webHidden/>
          </w:rPr>
          <w:tab/>
        </w:r>
        <w:r w:rsidR="00AB0DC1">
          <w:rPr>
            <w:noProof/>
            <w:webHidden/>
          </w:rPr>
          <w:fldChar w:fldCharType="begin"/>
        </w:r>
        <w:r w:rsidR="00AB0DC1">
          <w:rPr>
            <w:noProof/>
            <w:webHidden/>
          </w:rPr>
          <w:instrText xml:space="preserve"> PAGEREF _Toc115337701 \h </w:instrText>
        </w:r>
        <w:r w:rsidR="00AB0DC1">
          <w:rPr>
            <w:noProof/>
            <w:webHidden/>
          </w:rPr>
        </w:r>
        <w:r w:rsidR="00AB0DC1">
          <w:rPr>
            <w:noProof/>
            <w:webHidden/>
          </w:rPr>
          <w:fldChar w:fldCharType="separate"/>
        </w:r>
        <w:r w:rsidR="00CD6CA4">
          <w:rPr>
            <w:noProof/>
            <w:webHidden/>
          </w:rPr>
          <w:t>4</w:t>
        </w:r>
        <w:r w:rsidR="00AB0DC1">
          <w:rPr>
            <w:noProof/>
            <w:webHidden/>
          </w:rPr>
          <w:fldChar w:fldCharType="end"/>
        </w:r>
      </w:hyperlink>
    </w:p>
    <w:p w14:paraId="166AF1A6" w14:textId="34104362" w:rsidR="00AB0DC1" w:rsidRDefault="004014B3">
      <w:pPr>
        <w:pStyle w:val="Obsah1"/>
        <w:rPr>
          <w:rFonts w:asciiTheme="minorHAnsi" w:eastAsiaTheme="minorEastAsia" w:hAnsiTheme="minorHAnsi" w:cstheme="minorBidi"/>
          <w:b w:val="0"/>
          <w:bCs w:val="0"/>
          <w:caps w:val="0"/>
          <w:noProof/>
          <w:szCs w:val="22"/>
        </w:rPr>
      </w:pPr>
      <w:hyperlink w:anchor="_Toc115337702" w:history="1">
        <w:r w:rsidR="00AB0DC1" w:rsidRPr="000E1ECA">
          <w:rPr>
            <w:rStyle w:val="Hypertextovodkaz"/>
            <w:noProof/>
          </w:rPr>
          <w:t>4</w:t>
        </w:r>
        <w:r w:rsidR="00AB0DC1">
          <w:rPr>
            <w:rFonts w:asciiTheme="minorHAnsi" w:eastAsiaTheme="minorEastAsia" w:hAnsiTheme="minorHAnsi" w:cstheme="minorBidi"/>
            <w:b w:val="0"/>
            <w:bCs w:val="0"/>
            <w:caps w:val="0"/>
            <w:noProof/>
            <w:szCs w:val="22"/>
          </w:rPr>
          <w:tab/>
        </w:r>
        <w:r w:rsidR="00AB0DC1" w:rsidRPr="000E1ECA">
          <w:rPr>
            <w:rStyle w:val="Hypertextovodkaz"/>
            <w:noProof/>
          </w:rPr>
          <w:t>DOBA (čAS) PLNĚNÍ VEŘEJNÉ ZAKÁZKY</w:t>
        </w:r>
        <w:r w:rsidR="00AB0DC1">
          <w:rPr>
            <w:noProof/>
            <w:webHidden/>
          </w:rPr>
          <w:tab/>
        </w:r>
        <w:r w:rsidR="00AB0DC1">
          <w:rPr>
            <w:noProof/>
            <w:webHidden/>
          </w:rPr>
          <w:fldChar w:fldCharType="begin"/>
        </w:r>
        <w:r w:rsidR="00AB0DC1">
          <w:rPr>
            <w:noProof/>
            <w:webHidden/>
          </w:rPr>
          <w:instrText xml:space="preserve"> PAGEREF _Toc115337702 \h </w:instrText>
        </w:r>
        <w:r w:rsidR="00AB0DC1">
          <w:rPr>
            <w:noProof/>
            <w:webHidden/>
          </w:rPr>
        </w:r>
        <w:r w:rsidR="00AB0DC1">
          <w:rPr>
            <w:noProof/>
            <w:webHidden/>
          </w:rPr>
          <w:fldChar w:fldCharType="separate"/>
        </w:r>
        <w:r w:rsidR="00CD6CA4">
          <w:rPr>
            <w:noProof/>
            <w:webHidden/>
          </w:rPr>
          <w:t>5</w:t>
        </w:r>
        <w:r w:rsidR="00AB0DC1">
          <w:rPr>
            <w:noProof/>
            <w:webHidden/>
          </w:rPr>
          <w:fldChar w:fldCharType="end"/>
        </w:r>
      </w:hyperlink>
    </w:p>
    <w:p w14:paraId="1FC525E1" w14:textId="67B9175A" w:rsidR="00AB0DC1" w:rsidRDefault="004014B3">
      <w:pPr>
        <w:pStyle w:val="Obsah1"/>
        <w:rPr>
          <w:rFonts w:asciiTheme="minorHAnsi" w:eastAsiaTheme="minorEastAsia" w:hAnsiTheme="minorHAnsi" w:cstheme="minorBidi"/>
          <w:b w:val="0"/>
          <w:bCs w:val="0"/>
          <w:caps w:val="0"/>
          <w:noProof/>
          <w:szCs w:val="22"/>
        </w:rPr>
      </w:pPr>
      <w:hyperlink w:anchor="_Toc115337703" w:history="1">
        <w:r w:rsidR="00AB0DC1" w:rsidRPr="000E1ECA">
          <w:rPr>
            <w:rStyle w:val="Hypertextovodkaz"/>
            <w:noProof/>
          </w:rPr>
          <w:t>5</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PROHLÍDKA MÍSTA PLNĚNÍ</w:t>
        </w:r>
        <w:r w:rsidR="00AB0DC1">
          <w:rPr>
            <w:noProof/>
            <w:webHidden/>
          </w:rPr>
          <w:tab/>
        </w:r>
        <w:r w:rsidR="00AB0DC1">
          <w:rPr>
            <w:noProof/>
            <w:webHidden/>
          </w:rPr>
          <w:fldChar w:fldCharType="begin"/>
        </w:r>
        <w:r w:rsidR="00AB0DC1">
          <w:rPr>
            <w:noProof/>
            <w:webHidden/>
          </w:rPr>
          <w:instrText xml:space="preserve"> PAGEREF _Toc115337703 \h </w:instrText>
        </w:r>
        <w:r w:rsidR="00AB0DC1">
          <w:rPr>
            <w:noProof/>
            <w:webHidden/>
          </w:rPr>
        </w:r>
        <w:r w:rsidR="00AB0DC1">
          <w:rPr>
            <w:noProof/>
            <w:webHidden/>
          </w:rPr>
          <w:fldChar w:fldCharType="separate"/>
        </w:r>
        <w:r w:rsidR="00CD6CA4">
          <w:rPr>
            <w:noProof/>
            <w:webHidden/>
          </w:rPr>
          <w:t>6</w:t>
        </w:r>
        <w:r w:rsidR="00AB0DC1">
          <w:rPr>
            <w:noProof/>
            <w:webHidden/>
          </w:rPr>
          <w:fldChar w:fldCharType="end"/>
        </w:r>
      </w:hyperlink>
    </w:p>
    <w:p w14:paraId="694AE188" w14:textId="204DF232" w:rsidR="00AB0DC1" w:rsidRDefault="004014B3">
      <w:pPr>
        <w:pStyle w:val="Obsah1"/>
        <w:rPr>
          <w:rFonts w:asciiTheme="minorHAnsi" w:eastAsiaTheme="minorEastAsia" w:hAnsiTheme="minorHAnsi" w:cstheme="minorBidi"/>
          <w:b w:val="0"/>
          <w:bCs w:val="0"/>
          <w:caps w:val="0"/>
          <w:noProof/>
          <w:szCs w:val="22"/>
        </w:rPr>
      </w:pPr>
      <w:hyperlink w:anchor="_Toc115337704" w:history="1">
        <w:r w:rsidR="00AB0DC1" w:rsidRPr="000E1ECA">
          <w:rPr>
            <w:rStyle w:val="Hypertextovodkaz"/>
            <w:noProof/>
          </w:rPr>
          <w:t>6</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POŽADAVKY ZADAVATELE NA KVALIFIKACI</w:t>
        </w:r>
        <w:r w:rsidR="00AB0DC1">
          <w:rPr>
            <w:noProof/>
            <w:webHidden/>
          </w:rPr>
          <w:tab/>
        </w:r>
        <w:r w:rsidR="00AB0DC1">
          <w:rPr>
            <w:noProof/>
            <w:webHidden/>
          </w:rPr>
          <w:fldChar w:fldCharType="begin"/>
        </w:r>
        <w:r w:rsidR="00AB0DC1">
          <w:rPr>
            <w:noProof/>
            <w:webHidden/>
          </w:rPr>
          <w:instrText xml:space="preserve"> PAGEREF _Toc115337704 \h </w:instrText>
        </w:r>
        <w:r w:rsidR="00AB0DC1">
          <w:rPr>
            <w:noProof/>
            <w:webHidden/>
          </w:rPr>
        </w:r>
        <w:r w:rsidR="00AB0DC1">
          <w:rPr>
            <w:noProof/>
            <w:webHidden/>
          </w:rPr>
          <w:fldChar w:fldCharType="separate"/>
        </w:r>
        <w:r w:rsidR="00CD6CA4">
          <w:rPr>
            <w:noProof/>
            <w:webHidden/>
          </w:rPr>
          <w:t>6</w:t>
        </w:r>
        <w:r w:rsidR="00AB0DC1">
          <w:rPr>
            <w:noProof/>
            <w:webHidden/>
          </w:rPr>
          <w:fldChar w:fldCharType="end"/>
        </w:r>
      </w:hyperlink>
    </w:p>
    <w:p w14:paraId="78BB1278" w14:textId="6B024D31" w:rsidR="00AB0DC1" w:rsidRDefault="004014B3">
      <w:pPr>
        <w:pStyle w:val="Obsah1"/>
        <w:rPr>
          <w:rFonts w:asciiTheme="minorHAnsi" w:eastAsiaTheme="minorEastAsia" w:hAnsiTheme="minorHAnsi" w:cstheme="minorBidi"/>
          <w:b w:val="0"/>
          <w:bCs w:val="0"/>
          <w:caps w:val="0"/>
          <w:noProof/>
          <w:szCs w:val="22"/>
        </w:rPr>
      </w:pPr>
      <w:hyperlink w:anchor="_Toc115337705" w:history="1">
        <w:r w:rsidR="00AB0DC1" w:rsidRPr="000E1ECA">
          <w:rPr>
            <w:rStyle w:val="Hypertextovodkaz"/>
            <w:noProof/>
          </w:rPr>
          <w:t>7</w:t>
        </w:r>
        <w:r w:rsidR="00AB0DC1">
          <w:rPr>
            <w:rFonts w:asciiTheme="minorHAnsi" w:eastAsiaTheme="minorEastAsia" w:hAnsiTheme="minorHAnsi" w:cstheme="minorBidi"/>
            <w:b w:val="0"/>
            <w:bCs w:val="0"/>
            <w:caps w:val="0"/>
            <w:noProof/>
            <w:szCs w:val="22"/>
          </w:rPr>
          <w:tab/>
        </w:r>
        <w:r w:rsidR="00AB0DC1" w:rsidRPr="000E1ECA">
          <w:rPr>
            <w:rStyle w:val="Hypertextovodkaz"/>
            <w:noProof/>
          </w:rPr>
          <w:t>SPOLEČNÁ USTANOVENÍ KE KVALIFIKACI</w:t>
        </w:r>
        <w:r w:rsidR="00AB0DC1">
          <w:rPr>
            <w:noProof/>
            <w:webHidden/>
          </w:rPr>
          <w:tab/>
        </w:r>
        <w:r w:rsidR="00AB0DC1">
          <w:rPr>
            <w:noProof/>
            <w:webHidden/>
          </w:rPr>
          <w:fldChar w:fldCharType="begin"/>
        </w:r>
        <w:r w:rsidR="00AB0DC1">
          <w:rPr>
            <w:noProof/>
            <w:webHidden/>
          </w:rPr>
          <w:instrText xml:space="preserve"> PAGEREF _Toc115337705 \h </w:instrText>
        </w:r>
        <w:r w:rsidR="00AB0DC1">
          <w:rPr>
            <w:noProof/>
            <w:webHidden/>
          </w:rPr>
        </w:r>
        <w:r w:rsidR="00AB0DC1">
          <w:rPr>
            <w:noProof/>
            <w:webHidden/>
          </w:rPr>
          <w:fldChar w:fldCharType="separate"/>
        </w:r>
        <w:r w:rsidR="00CD6CA4">
          <w:rPr>
            <w:noProof/>
            <w:webHidden/>
          </w:rPr>
          <w:t>11</w:t>
        </w:r>
        <w:r w:rsidR="00AB0DC1">
          <w:rPr>
            <w:noProof/>
            <w:webHidden/>
          </w:rPr>
          <w:fldChar w:fldCharType="end"/>
        </w:r>
      </w:hyperlink>
    </w:p>
    <w:p w14:paraId="3BC06D4C" w14:textId="1E8D831E" w:rsidR="00AB0DC1" w:rsidRDefault="004014B3">
      <w:pPr>
        <w:pStyle w:val="Obsah1"/>
        <w:rPr>
          <w:rFonts w:asciiTheme="minorHAnsi" w:eastAsiaTheme="minorEastAsia" w:hAnsiTheme="minorHAnsi" w:cstheme="minorBidi"/>
          <w:b w:val="0"/>
          <w:bCs w:val="0"/>
          <w:caps w:val="0"/>
          <w:noProof/>
          <w:szCs w:val="22"/>
        </w:rPr>
      </w:pPr>
      <w:hyperlink w:anchor="_Toc115337706" w:history="1">
        <w:r w:rsidR="00AB0DC1" w:rsidRPr="000E1ECA">
          <w:rPr>
            <w:rStyle w:val="Hypertextovodkaz"/>
            <w:noProof/>
          </w:rPr>
          <w:t>8</w:t>
        </w:r>
        <w:r w:rsidR="00AB0DC1">
          <w:rPr>
            <w:rFonts w:asciiTheme="minorHAnsi" w:eastAsiaTheme="minorEastAsia" w:hAnsiTheme="minorHAnsi" w:cstheme="minorBidi"/>
            <w:b w:val="0"/>
            <w:bCs w:val="0"/>
            <w:caps w:val="0"/>
            <w:noProof/>
            <w:szCs w:val="22"/>
          </w:rPr>
          <w:tab/>
        </w:r>
        <w:r w:rsidR="00AB0DC1" w:rsidRPr="000E1ECA">
          <w:rPr>
            <w:rStyle w:val="Hypertextovodkaz"/>
            <w:noProof/>
          </w:rPr>
          <w:t>OBCHODNÍ PODMÍNKY</w:t>
        </w:r>
        <w:r w:rsidR="00AB0DC1">
          <w:rPr>
            <w:noProof/>
            <w:webHidden/>
          </w:rPr>
          <w:tab/>
        </w:r>
        <w:r w:rsidR="00AB0DC1">
          <w:rPr>
            <w:noProof/>
            <w:webHidden/>
          </w:rPr>
          <w:fldChar w:fldCharType="begin"/>
        </w:r>
        <w:r w:rsidR="00AB0DC1">
          <w:rPr>
            <w:noProof/>
            <w:webHidden/>
          </w:rPr>
          <w:instrText xml:space="preserve"> PAGEREF _Toc115337706 \h </w:instrText>
        </w:r>
        <w:r w:rsidR="00AB0DC1">
          <w:rPr>
            <w:noProof/>
            <w:webHidden/>
          </w:rPr>
        </w:r>
        <w:r w:rsidR="00AB0DC1">
          <w:rPr>
            <w:noProof/>
            <w:webHidden/>
          </w:rPr>
          <w:fldChar w:fldCharType="separate"/>
        </w:r>
        <w:r w:rsidR="00CD6CA4">
          <w:rPr>
            <w:noProof/>
            <w:webHidden/>
          </w:rPr>
          <w:t>13</w:t>
        </w:r>
        <w:r w:rsidR="00AB0DC1">
          <w:rPr>
            <w:noProof/>
            <w:webHidden/>
          </w:rPr>
          <w:fldChar w:fldCharType="end"/>
        </w:r>
      </w:hyperlink>
    </w:p>
    <w:p w14:paraId="602DBF12" w14:textId="32205378" w:rsidR="00AB0DC1" w:rsidRDefault="004014B3">
      <w:pPr>
        <w:pStyle w:val="Obsah1"/>
        <w:rPr>
          <w:rFonts w:asciiTheme="minorHAnsi" w:eastAsiaTheme="minorEastAsia" w:hAnsiTheme="minorHAnsi" w:cstheme="minorBidi"/>
          <w:b w:val="0"/>
          <w:bCs w:val="0"/>
          <w:caps w:val="0"/>
          <w:noProof/>
          <w:szCs w:val="22"/>
        </w:rPr>
      </w:pPr>
      <w:hyperlink w:anchor="_Toc115337707" w:history="1">
        <w:r w:rsidR="00AB0DC1" w:rsidRPr="000E1ECA">
          <w:rPr>
            <w:rStyle w:val="Hypertextovodkaz"/>
            <w:noProof/>
          </w:rPr>
          <w:t>9</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POŽADAVKY NA ZPŮSOB ZPRACOVÁNÍ NABÍDKOVÉ CENY</w:t>
        </w:r>
        <w:r w:rsidR="00AB0DC1">
          <w:rPr>
            <w:noProof/>
            <w:webHidden/>
          </w:rPr>
          <w:tab/>
        </w:r>
        <w:r w:rsidR="00AB0DC1">
          <w:rPr>
            <w:noProof/>
            <w:webHidden/>
          </w:rPr>
          <w:fldChar w:fldCharType="begin"/>
        </w:r>
        <w:r w:rsidR="00AB0DC1">
          <w:rPr>
            <w:noProof/>
            <w:webHidden/>
          </w:rPr>
          <w:instrText xml:space="preserve"> PAGEREF _Toc115337707 \h </w:instrText>
        </w:r>
        <w:r w:rsidR="00AB0DC1">
          <w:rPr>
            <w:noProof/>
            <w:webHidden/>
          </w:rPr>
        </w:r>
        <w:r w:rsidR="00AB0DC1">
          <w:rPr>
            <w:noProof/>
            <w:webHidden/>
          </w:rPr>
          <w:fldChar w:fldCharType="separate"/>
        </w:r>
        <w:r w:rsidR="00CD6CA4">
          <w:rPr>
            <w:noProof/>
            <w:webHidden/>
          </w:rPr>
          <w:t>13</w:t>
        </w:r>
        <w:r w:rsidR="00AB0DC1">
          <w:rPr>
            <w:noProof/>
            <w:webHidden/>
          </w:rPr>
          <w:fldChar w:fldCharType="end"/>
        </w:r>
      </w:hyperlink>
    </w:p>
    <w:p w14:paraId="5607F3CC" w14:textId="2E3DE402" w:rsidR="00AB0DC1" w:rsidRDefault="004014B3">
      <w:pPr>
        <w:pStyle w:val="Obsah1"/>
        <w:rPr>
          <w:rFonts w:asciiTheme="minorHAnsi" w:eastAsiaTheme="minorEastAsia" w:hAnsiTheme="minorHAnsi" w:cstheme="minorBidi"/>
          <w:b w:val="0"/>
          <w:bCs w:val="0"/>
          <w:caps w:val="0"/>
          <w:noProof/>
          <w:szCs w:val="22"/>
        </w:rPr>
      </w:pPr>
      <w:hyperlink w:anchor="_Toc115337708" w:history="1">
        <w:r w:rsidR="00AB0DC1" w:rsidRPr="000E1ECA">
          <w:rPr>
            <w:rStyle w:val="Hypertextovodkaz"/>
            <w:noProof/>
          </w:rPr>
          <w:t>10</w:t>
        </w:r>
        <w:r w:rsidR="00AB0DC1">
          <w:rPr>
            <w:rFonts w:asciiTheme="minorHAnsi" w:eastAsiaTheme="minorEastAsia" w:hAnsiTheme="minorHAnsi" w:cstheme="minorBidi"/>
            <w:b w:val="0"/>
            <w:bCs w:val="0"/>
            <w:caps w:val="0"/>
            <w:noProof/>
            <w:szCs w:val="22"/>
          </w:rPr>
          <w:tab/>
        </w:r>
        <w:r w:rsidR="00AB0DC1" w:rsidRPr="000E1ECA">
          <w:rPr>
            <w:rStyle w:val="Hypertextovodkaz"/>
            <w:noProof/>
          </w:rPr>
          <w:t>HODNOCENÍ NABÍDEK</w:t>
        </w:r>
        <w:r w:rsidR="00AB0DC1">
          <w:rPr>
            <w:noProof/>
            <w:webHidden/>
          </w:rPr>
          <w:tab/>
        </w:r>
        <w:r w:rsidR="00AB0DC1">
          <w:rPr>
            <w:noProof/>
            <w:webHidden/>
          </w:rPr>
          <w:fldChar w:fldCharType="begin"/>
        </w:r>
        <w:r w:rsidR="00AB0DC1">
          <w:rPr>
            <w:noProof/>
            <w:webHidden/>
          </w:rPr>
          <w:instrText xml:space="preserve"> PAGEREF _Toc115337708 \h </w:instrText>
        </w:r>
        <w:r w:rsidR="00AB0DC1">
          <w:rPr>
            <w:noProof/>
            <w:webHidden/>
          </w:rPr>
        </w:r>
        <w:r w:rsidR="00AB0DC1">
          <w:rPr>
            <w:noProof/>
            <w:webHidden/>
          </w:rPr>
          <w:fldChar w:fldCharType="separate"/>
        </w:r>
        <w:r w:rsidR="00CD6CA4">
          <w:rPr>
            <w:noProof/>
            <w:webHidden/>
          </w:rPr>
          <w:t>14</w:t>
        </w:r>
        <w:r w:rsidR="00AB0DC1">
          <w:rPr>
            <w:noProof/>
            <w:webHidden/>
          </w:rPr>
          <w:fldChar w:fldCharType="end"/>
        </w:r>
      </w:hyperlink>
    </w:p>
    <w:p w14:paraId="0A20C649" w14:textId="7A8E2B7B" w:rsidR="00AB0DC1" w:rsidRDefault="004014B3">
      <w:pPr>
        <w:pStyle w:val="Obsah1"/>
        <w:rPr>
          <w:rFonts w:asciiTheme="minorHAnsi" w:eastAsiaTheme="minorEastAsia" w:hAnsiTheme="minorHAnsi" w:cstheme="minorBidi"/>
          <w:b w:val="0"/>
          <w:bCs w:val="0"/>
          <w:caps w:val="0"/>
          <w:noProof/>
          <w:szCs w:val="22"/>
        </w:rPr>
      </w:pPr>
      <w:hyperlink w:anchor="_Toc115337709" w:history="1">
        <w:r w:rsidR="00AB0DC1" w:rsidRPr="000E1ECA">
          <w:rPr>
            <w:rStyle w:val="Hypertextovodkaz"/>
            <w:noProof/>
          </w:rPr>
          <w:t>11</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POŽADAVKY NA ZPRACOVÁNÍ A PODÁNÍ NABÍDKY</w:t>
        </w:r>
        <w:r w:rsidR="00AB0DC1">
          <w:rPr>
            <w:noProof/>
            <w:webHidden/>
          </w:rPr>
          <w:tab/>
        </w:r>
        <w:r w:rsidR="00AB0DC1">
          <w:rPr>
            <w:noProof/>
            <w:webHidden/>
          </w:rPr>
          <w:fldChar w:fldCharType="begin"/>
        </w:r>
        <w:r w:rsidR="00AB0DC1">
          <w:rPr>
            <w:noProof/>
            <w:webHidden/>
          </w:rPr>
          <w:instrText xml:space="preserve"> PAGEREF _Toc115337709 \h </w:instrText>
        </w:r>
        <w:r w:rsidR="00AB0DC1">
          <w:rPr>
            <w:noProof/>
            <w:webHidden/>
          </w:rPr>
        </w:r>
        <w:r w:rsidR="00AB0DC1">
          <w:rPr>
            <w:noProof/>
            <w:webHidden/>
          </w:rPr>
          <w:fldChar w:fldCharType="separate"/>
        </w:r>
        <w:r w:rsidR="00CD6CA4">
          <w:rPr>
            <w:noProof/>
            <w:webHidden/>
          </w:rPr>
          <w:t>15</w:t>
        </w:r>
        <w:r w:rsidR="00AB0DC1">
          <w:rPr>
            <w:noProof/>
            <w:webHidden/>
          </w:rPr>
          <w:fldChar w:fldCharType="end"/>
        </w:r>
      </w:hyperlink>
    </w:p>
    <w:p w14:paraId="26638496" w14:textId="614D11AA" w:rsidR="00AB0DC1" w:rsidRDefault="004014B3">
      <w:pPr>
        <w:pStyle w:val="Obsah1"/>
        <w:rPr>
          <w:rFonts w:asciiTheme="minorHAnsi" w:eastAsiaTheme="minorEastAsia" w:hAnsiTheme="minorHAnsi" w:cstheme="minorBidi"/>
          <w:b w:val="0"/>
          <w:bCs w:val="0"/>
          <w:caps w:val="0"/>
          <w:noProof/>
          <w:szCs w:val="22"/>
        </w:rPr>
      </w:pPr>
      <w:hyperlink w:anchor="_Toc115337710" w:history="1">
        <w:r w:rsidR="00AB0DC1" w:rsidRPr="000E1ECA">
          <w:rPr>
            <w:rStyle w:val="Hypertextovodkaz"/>
            <w:noProof/>
          </w:rPr>
          <w:t>12</w:t>
        </w:r>
        <w:r w:rsidR="00AB0DC1">
          <w:rPr>
            <w:rFonts w:asciiTheme="minorHAnsi" w:eastAsiaTheme="minorEastAsia" w:hAnsiTheme="minorHAnsi" w:cstheme="minorBidi"/>
            <w:b w:val="0"/>
            <w:bCs w:val="0"/>
            <w:caps w:val="0"/>
            <w:noProof/>
            <w:szCs w:val="22"/>
          </w:rPr>
          <w:tab/>
        </w:r>
        <w:r w:rsidR="00AB0DC1" w:rsidRPr="000E1ECA">
          <w:rPr>
            <w:rStyle w:val="Hypertextovodkaz"/>
            <w:noProof/>
          </w:rPr>
          <w:t>ZÁVAZNOST POŽADAVKŮ ZADAVATELE</w:t>
        </w:r>
        <w:r w:rsidR="00AB0DC1">
          <w:rPr>
            <w:noProof/>
            <w:webHidden/>
          </w:rPr>
          <w:tab/>
        </w:r>
        <w:r w:rsidR="00AB0DC1">
          <w:rPr>
            <w:noProof/>
            <w:webHidden/>
          </w:rPr>
          <w:fldChar w:fldCharType="begin"/>
        </w:r>
        <w:r w:rsidR="00AB0DC1">
          <w:rPr>
            <w:noProof/>
            <w:webHidden/>
          </w:rPr>
          <w:instrText xml:space="preserve"> PAGEREF _Toc115337710 \h </w:instrText>
        </w:r>
        <w:r w:rsidR="00AB0DC1">
          <w:rPr>
            <w:noProof/>
            <w:webHidden/>
          </w:rPr>
        </w:r>
        <w:r w:rsidR="00AB0DC1">
          <w:rPr>
            <w:noProof/>
            <w:webHidden/>
          </w:rPr>
          <w:fldChar w:fldCharType="separate"/>
        </w:r>
        <w:r w:rsidR="00CD6CA4">
          <w:rPr>
            <w:noProof/>
            <w:webHidden/>
          </w:rPr>
          <w:t>16</w:t>
        </w:r>
        <w:r w:rsidR="00AB0DC1">
          <w:rPr>
            <w:noProof/>
            <w:webHidden/>
          </w:rPr>
          <w:fldChar w:fldCharType="end"/>
        </w:r>
      </w:hyperlink>
    </w:p>
    <w:p w14:paraId="52E22C75" w14:textId="264B32E6" w:rsidR="00AB0DC1" w:rsidRDefault="004014B3">
      <w:pPr>
        <w:pStyle w:val="Obsah1"/>
        <w:rPr>
          <w:rFonts w:asciiTheme="minorHAnsi" w:eastAsiaTheme="minorEastAsia" w:hAnsiTheme="minorHAnsi" w:cstheme="minorBidi"/>
          <w:b w:val="0"/>
          <w:bCs w:val="0"/>
          <w:caps w:val="0"/>
          <w:noProof/>
          <w:szCs w:val="22"/>
        </w:rPr>
      </w:pPr>
      <w:hyperlink w:anchor="_Toc115337711" w:history="1">
        <w:r w:rsidR="00AB0DC1" w:rsidRPr="000E1ECA">
          <w:rPr>
            <w:rStyle w:val="Hypertextovodkaz"/>
            <w:noProof/>
          </w:rPr>
          <w:t>13</w:t>
        </w:r>
        <w:r w:rsidR="00AB0DC1">
          <w:rPr>
            <w:rFonts w:asciiTheme="minorHAnsi" w:eastAsiaTheme="minorEastAsia" w:hAnsiTheme="minorHAnsi" w:cstheme="minorBidi"/>
            <w:b w:val="0"/>
            <w:bCs w:val="0"/>
            <w:caps w:val="0"/>
            <w:noProof/>
            <w:szCs w:val="22"/>
          </w:rPr>
          <w:tab/>
        </w:r>
        <w:r w:rsidR="00AB0DC1" w:rsidRPr="000E1ECA">
          <w:rPr>
            <w:rStyle w:val="Hypertextovodkaz"/>
            <w:noProof/>
          </w:rPr>
          <w:t>VYSVĚTLENÍ, ZMĚNA NEBO DOPLNĚNÍ ZADÁVACÍ DOKUMENTACE</w:t>
        </w:r>
        <w:r w:rsidR="00AB0DC1">
          <w:rPr>
            <w:noProof/>
            <w:webHidden/>
          </w:rPr>
          <w:tab/>
        </w:r>
        <w:r w:rsidR="00AB0DC1">
          <w:rPr>
            <w:noProof/>
            <w:webHidden/>
          </w:rPr>
          <w:fldChar w:fldCharType="begin"/>
        </w:r>
        <w:r w:rsidR="00AB0DC1">
          <w:rPr>
            <w:noProof/>
            <w:webHidden/>
          </w:rPr>
          <w:instrText xml:space="preserve"> PAGEREF _Toc115337711 \h </w:instrText>
        </w:r>
        <w:r w:rsidR="00AB0DC1">
          <w:rPr>
            <w:noProof/>
            <w:webHidden/>
          </w:rPr>
        </w:r>
        <w:r w:rsidR="00AB0DC1">
          <w:rPr>
            <w:noProof/>
            <w:webHidden/>
          </w:rPr>
          <w:fldChar w:fldCharType="separate"/>
        </w:r>
        <w:r w:rsidR="00CD6CA4">
          <w:rPr>
            <w:noProof/>
            <w:webHidden/>
          </w:rPr>
          <w:t>16</w:t>
        </w:r>
        <w:r w:rsidR="00AB0DC1">
          <w:rPr>
            <w:noProof/>
            <w:webHidden/>
          </w:rPr>
          <w:fldChar w:fldCharType="end"/>
        </w:r>
      </w:hyperlink>
    </w:p>
    <w:p w14:paraId="49D066A9" w14:textId="5F58BC23" w:rsidR="00AB0DC1" w:rsidRDefault="004014B3">
      <w:pPr>
        <w:pStyle w:val="Obsah1"/>
        <w:rPr>
          <w:rFonts w:asciiTheme="minorHAnsi" w:eastAsiaTheme="minorEastAsia" w:hAnsiTheme="minorHAnsi" w:cstheme="minorBidi"/>
          <w:b w:val="0"/>
          <w:bCs w:val="0"/>
          <w:caps w:val="0"/>
          <w:noProof/>
          <w:szCs w:val="22"/>
        </w:rPr>
      </w:pPr>
      <w:hyperlink w:anchor="_Toc115337712" w:history="1">
        <w:r w:rsidR="00AB0DC1" w:rsidRPr="000E1ECA">
          <w:rPr>
            <w:rStyle w:val="Hypertextovodkaz"/>
            <w:noProof/>
          </w:rPr>
          <w:t>14</w:t>
        </w:r>
        <w:r w:rsidR="00AB0DC1">
          <w:rPr>
            <w:rFonts w:asciiTheme="minorHAnsi" w:eastAsiaTheme="minorEastAsia" w:hAnsiTheme="minorHAnsi" w:cstheme="minorBidi"/>
            <w:b w:val="0"/>
            <w:bCs w:val="0"/>
            <w:caps w:val="0"/>
            <w:noProof/>
            <w:szCs w:val="22"/>
          </w:rPr>
          <w:tab/>
        </w:r>
        <w:r w:rsidR="00AB0DC1" w:rsidRPr="000E1ECA">
          <w:rPr>
            <w:rStyle w:val="Hypertextovodkaz"/>
            <w:noProof/>
          </w:rPr>
          <w:t>PODMÍNKY PRO UZAVŘENÍ SMLOUVY S VYBRANÝM DODAVATELEM</w:t>
        </w:r>
        <w:r w:rsidR="00AB0DC1">
          <w:rPr>
            <w:noProof/>
            <w:webHidden/>
          </w:rPr>
          <w:tab/>
        </w:r>
        <w:r w:rsidR="00AB0DC1">
          <w:rPr>
            <w:noProof/>
            <w:webHidden/>
          </w:rPr>
          <w:fldChar w:fldCharType="begin"/>
        </w:r>
        <w:r w:rsidR="00AB0DC1">
          <w:rPr>
            <w:noProof/>
            <w:webHidden/>
          </w:rPr>
          <w:instrText xml:space="preserve"> PAGEREF _Toc115337712 \h </w:instrText>
        </w:r>
        <w:r w:rsidR="00AB0DC1">
          <w:rPr>
            <w:noProof/>
            <w:webHidden/>
          </w:rPr>
        </w:r>
        <w:r w:rsidR="00AB0DC1">
          <w:rPr>
            <w:noProof/>
            <w:webHidden/>
          </w:rPr>
          <w:fldChar w:fldCharType="separate"/>
        </w:r>
        <w:r w:rsidR="00CD6CA4">
          <w:rPr>
            <w:noProof/>
            <w:webHidden/>
          </w:rPr>
          <w:t>17</w:t>
        </w:r>
        <w:r w:rsidR="00AB0DC1">
          <w:rPr>
            <w:noProof/>
            <w:webHidden/>
          </w:rPr>
          <w:fldChar w:fldCharType="end"/>
        </w:r>
      </w:hyperlink>
    </w:p>
    <w:p w14:paraId="5AFF3949" w14:textId="4494038F" w:rsidR="00AB0DC1" w:rsidRDefault="004014B3">
      <w:pPr>
        <w:pStyle w:val="Obsah1"/>
        <w:rPr>
          <w:rFonts w:asciiTheme="minorHAnsi" w:eastAsiaTheme="minorEastAsia" w:hAnsiTheme="minorHAnsi" w:cstheme="minorBidi"/>
          <w:b w:val="0"/>
          <w:bCs w:val="0"/>
          <w:caps w:val="0"/>
          <w:noProof/>
          <w:szCs w:val="22"/>
        </w:rPr>
      </w:pPr>
      <w:hyperlink w:anchor="_Toc115337713" w:history="1">
        <w:r w:rsidR="00AB0DC1" w:rsidRPr="000E1ECA">
          <w:rPr>
            <w:rStyle w:val="Hypertextovodkaz"/>
            <w:noProof/>
          </w:rPr>
          <w:t>15</w:t>
        </w:r>
        <w:r w:rsidR="00AB0DC1">
          <w:rPr>
            <w:rFonts w:asciiTheme="minorHAnsi" w:eastAsiaTheme="minorEastAsia" w:hAnsiTheme="minorHAnsi" w:cstheme="minorBidi"/>
            <w:b w:val="0"/>
            <w:bCs w:val="0"/>
            <w:caps w:val="0"/>
            <w:noProof/>
            <w:szCs w:val="22"/>
          </w:rPr>
          <w:tab/>
        </w:r>
        <w:r w:rsidR="00AB0DC1" w:rsidRPr="000E1ECA">
          <w:rPr>
            <w:rStyle w:val="Hypertextovodkaz"/>
            <w:noProof/>
          </w:rPr>
          <w:t>LHŮTA A MÍSTO PRO PODÁNÍ NABÍDEK</w:t>
        </w:r>
        <w:r w:rsidR="00AB0DC1">
          <w:rPr>
            <w:noProof/>
            <w:webHidden/>
          </w:rPr>
          <w:tab/>
        </w:r>
        <w:r w:rsidR="00AB0DC1">
          <w:rPr>
            <w:noProof/>
            <w:webHidden/>
          </w:rPr>
          <w:fldChar w:fldCharType="begin"/>
        </w:r>
        <w:r w:rsidR="00AB0DC1">
          <w:rPr>
            <w:noProof/>
            <w:webHidden/>
          </w:rPr>
          <w:instrText xml:space="preserve"> PAGEREF _Toc115337713 \h </w:instrText>
        </w:r>
        <w:r w:rsidR="00AB0DC1">
          <w:rPr>
            <w:noProof/>
            <w:webHidden/>
          </w:rPr>
        </w:r>
        <w:r w:rsidR="00AB0DC1">
          <w:rPr>
            <w:noProof/>
            <w:webHidden/>
          </w:rPr>
          <w:fldChar w:fldCharType="separate"/>
        </w:r>
        <w:r w:rsidR="00CD6CA4">
          <w:rPr>
            <w:noProof/>
            <w:webHidden/>
          </w:rPr>
          <w:t>18</w:t>
        </w:r>
        <w:r w:rsidR="00AB0DC1">
          <w:rPr>
            <w:noProof/>
            <w:webHidden/>
          </w:rPr>
          <w:fldChar w:fldCharType="end"/>
        </w:r>
      </w:hyperlink>
    </w:p>
    <w:p w14:paraId="0C4581D6" w14:textId="6831A194" w:rsidR="00AB0DC1" w:rsidRDefault="004014B3">
      <w:pPr>
        <w:pStyle w:val="Obsah1"/>
        <w:rPr>
          <w:rFonts w:asciiTheme="minorHAnsi" w:eastAsiaTheme="minorEastAsia" w:hAnsiTheme="minorHAnsi" w:cstheme="minorBidi"/>
          <w:b w:val="0"/>
          <w:bCs w:val="0"/>
          <w:caps w:val="0"/>
          <w:noProof/>
          <w:szCs w:val="22"/>
        </w:rPr>
      </w:pPr>
      <w:hyperlink w:anchor="_Toc115337714" w:history="1">
        <w:r w:rsidR="00AB0DC1" w:rsidRPr="000E1ECA">
          <w:rPr>
            <w:rStyle w:val="Hypertextovodkaz"/>
            <w:noProof/>
          </w:rPr>
          <w:t>16</w:t>
        </w:r>
        <w:r w:rsidR="00AB0DC1">
          <w:rPr>
            <w:rFonts w:asciiTheme="minorHAnsi" w:eastAsiaTheme="minorEastAsia" w:hAnsiTheme="minorHAnsi" w:cstheme="minorBidi"/>
            <w:b w:val="0"/>
            <w:bCs w:val="0"/>
            <w:caps w:val="0"/>
            <w:noProof/>
            <w:szCs w:val="22"/>
          </w:rPr>
          <w:tab/>
        </w:r>
        <w:r w:rsidR="00AB0DC1" w:rsidRPr="000E1ECA">
          <w:rPr>
            <w:rStyle w:val="Hypertextovodkaz"/>
            <w:noProof/>
          </w:rPr>
          <w:t>OTEVÍRÁNÍ NABÍDEK</w:t>
        </w:r>
        <w:r w:rsidR="00AB0DC1">
          <w:rPr>
            <w:noProof/>
            <w:webHidden/>
          </w:rPr>
          <w:tab/>
        </w:r>
        <w:r w:rsidR="00AB0DC1">
          <w:rPr>
            <w:noProof/>
            <w:webHidden/>
          </w:rPr>
          <w:fldChar w:fldCharType="begin"/>
        </w:r>
        <w:r w:rsidR="00AB0DC1">
          <w:rPr>
            <w:noProof/>
            <w:webHidden/>
          </w:rPr>
          <w:instrText xml:space="preserve"> PAGEREF _Toc115337714 \h </w:instrText>
        </w:r>
        <w:r w:rsidR="00AB0DC1">
          <w:rPr>
            <w:noProof/>
            <w:webHidden/>
          </w:rPr>
        </w:r>
        <w:r w:rsidR="00AB0DC1">
          <w:rPr>
            <w:noProof/>
            <w:webHidden/>
          </w:rPr>
          <w:fldChar w:fldCharType="separate"/>
        </w:r>
        <w:r w:rsidR="00CD6CA4">
          <w:rPr>
            <w:noProof/>
            <w:webHidden/>
          </w:rPr>
          <w:t>18</w:t>
        </w:r>
        <w:r w:rsidR="00AB0DC1">
          <w:rPr>
            <w:noProof/>
            <w:webHidden/>
          </w:rPr>
          <w:fldChar w:fldCharType="end"/>
        </w:r>
      </w:hyperlink>
    </w:p>
    <w:p w14:paraId="619299D3" w14:textId="400BCE52" w:rsidR="00AB0DC1" w:rsidRDefault="004014B3">
      <w:pPr>
        <w:pStyle w:val="Obsah1"/>
        <w:rPr>
          <w:rFonts w:asciiTheme="minorHAnsi" w:eastAsiaTheme="minorEastAsia" w:hAnsiTheme="minorHAnsi" w:cstheme="minorBidi"/>
          <w:b w:val="0"/>
          <w:bCs w:val="0"/>
          <w:caps w:val="0"/>
          <w:noProof/>
          <w:szCs w:val="22"/>
        </w:rPr>
      </w:pPr>
      <w:hyperlink w:anchor="_Toc115337715" w:history="1">
        <w:r w:rsidR="00AB0DC1" w:rsidRPr="000E1ECA">
          <w:rPr>
            <w:rStyle w:val="Hypertextovodkaz"/>
            <w:noProof/>
          </w:rPr>
          <w:t>17</w:t>
        </w:r>
        <w:r w:rsidR="00AB0DC1">
          <w:rPr>
            <w:rFonts w:asciiTheme="minorHAnsi" w:eastAsiaTheme="minorEastAsia" w:hAnsiTheme="minorHAnsi" w:cstheme="minorBidi"/>
            <w:b w:val="0"/>
            <w:bCs w:val="0"/>
            <w:caps w:val="0"/>
            <w:noProof/>
            <w:szCs w:val="22"/>
          </w:rPr>
          <w:tab/>
        </w:r>
        <w:r w:rsidR="00AB0DC1" w:rsidRPr="000E1ECA">
          <w:rPr>
            <w:rStyle w:val="Hypertextovodkaz"/>
            <w:noProof/>
          </w:rPr>
          <w:t>ZADÁVACÍ LHŮTA A JISTOTA</w:t>
        </w:r>
        <w:r w:rsidR="00AB0DC1">
          <w:rPr>
            <w:noProof/>
            <w:webHidden/>
          </w:rPr>
          <w:tab/>
        </w:r>
        <w:r w:rsidR="00AB0DC1">
          <w:rPr>
            <w:noProof/>
            <w:webHidden/>
          </w:rPr>
          <w:fldChar w:fldCharType="begin"/>
        </w:r>
        <w:r w:rsidR="00AB0DC1">
          <w:rPr>
            <w:noProof/>
            <w:webHidden/>
          </w:rPr>
          <w:instrText xml:space="preserve"> PAGEREF _Toc115337715 \h </w:instrText>
        </w:r>
        <w:r w:rsidR="00AB0DC1">
          <w:rPr>
            <w:noProof/>
            <w:webHidden/>
          </w:rPr>
        </w:r>
        <w:r w:rsidR="00AB0DC1">
          <w:rPr>
            <w:noProof/>
            <w:webHidden/>
          </w:rPr>
          <w:fldChar w:fldCharType="separate"/>
        </w:r>
        <w:r w:rsidR="00CD6CA4">
          <w:rPr>
            <w:noProof/>
            <w:webHidden/>
          </w:rPr>
          <w:t>18</w:t>
        </w:r>
        <w:r w:rsidR="00AB0DC1">
          <w:rPr>
            <w:noProof/>
            <w:webHidden/>
          </w:rPr>
          <w:fldChar w:fldCharType="end"/>
        </w:r>
      </w:hyperlink>
    </w:p>
    <w:p w14:paraId="50241E80" w14:textId="5F52387D" w:rsidR="00AB0DC1" w:rsidRDefault="004014B3">
      <w:pPr>
        <w:pStyle w:val="Obsah1"/>
        <w:rPr>
          <w:rFonts w:asciiTheme="minorHAnsi" w:eastAsiaTheme="minorEastAsia" w:hAnsiTheme="minorHAnsi" w:cstheme="minorBidi"/>
          <w:b w:val="0"/>
          <w:bCs w:val="0"/>
          <w:caps w:val="0"/>
          <w:noProof/>
          <w:szCs w:val="22"/>
        </w:rPr>
      </w:pPr>
      <w:hyperlink w:anchor="_Toc115337716" w:history="1">
        <w:r w:rsidR="00AB0DC1" w:rsidRPr="000E1ECA">
          <w:rPr>
            <w:rStyle w:val="Hypertextovodkaz"/>
            <w:noProof/>
          </w:rPr>
          <w:t>18</w:t>
        </w:r>
        <w:r w:rsidR="00AB0DC1">
          <w:rPr>
            <w:rFonts w:asciiTheme="minorHAnsi" w:eastAsiaTheme="minorEastAsia" w:hAnsiTheme="minorHAnsi" w:cstheme="minorBidi"/>
            <w:b w:val="0"/>
            <w:bCs w:val="0"/>
            <w:caps w:val="0"/>
            <w:noProof/>
            <w:szCs w:val="22"/>
          </w:rPr>
          <w:tab/>
        </w:r>
        <w:r w:rsidR="00AB0DC1" w:rsidRPr="000E1ECA">
          <w:rPr>
            <w:rStyle w:val="Hypertextovodkaz"/>
            <w:noProof/>
          </w:rPr>
          <w:t>VÝHRADY ZADAVATELE</w:t>
        </w:r>
        <w:r w:rsidR="00AB0DC1">
          <w:rPr>
            <w:noProof/>
            <w:webHidden/>
          </w:rPr>
          <w:tab/>
        </w:r>
        <w:r w:rsidR="00AB0DC1">
          <w:rPr>
            <w:noProof/>
            <w:webHidden/>
          </w:rPr>
          <w:fldChar w:fldCharType="begin"/>
        </w:r>
        <w:r w:rsidR="00AB0DC1">
          <w:rPr>
            <w:noProof/>
            <w:webHidden/>
          </w:rPr>
          <w:instrText xml:space="preserve"> PAGEREF _Toc115337716 \h </w:instrText>
        </w:r>
        <w:r w:rsidR="00AB0DC1">
          <w:rPr>
            <w:noProof/>
            <w:webHidden/>
          </w:rPr>
        </w:r>
        <w:r w:rsidR="00AB0DC1">
          <w:rPr>
            <w:noProof/>
            <w:webHidden/>
          </w:rPr>
          <w:fldChar w:fldCharType="separate"/>
        </w:r>
        <w:r w:rsidR="00CD6CA4">
          <w:rPr>
            <w:noProof/>
            <w:webHidden/>
          </w:rPr>
          <w:t>19</w:t>
        </w:r>
        <w:r w:rsidR="00AB0DC1">
          <w:rPr>
            <w:noProof/>
            <w:webHidden/>
          </w:rPr>
          <w:fldChar w:fldCharType="end"/>
        </w:r>
      </w:hyperlink>
    </w:p>
    <w:p w14:paraId="14B2EF17" w14:textId="7AC6E892" w:rsidR="00AB0DC1" w:rsidRDefault="004014B3">
      <w:pPr>
        <w:pStyle w:val="Obsah1"/>
        <w:rPr>
          <w:rFonts w:asciiTheme="minorHAnsi" w:eastAsiaTheme="minorEastAsia" w:hAnsiTheme="minorHAnsi" w:cstheme="minorBidi"/>
          <w:b w:val="0"/>
          <w:bCs w:val="0"/>
          <w:caps w:val="0"/>
          <w:noProof/>
          <w:szCs w:val="22"/>
        </w:rPr>
      </w:pPr>
      <w:hyperlink w:anchor="_Toc115337717" w:history="1">
        <w:r w:rsidR="00AB0DC1" w:rsidRPr="000E1ECA">
          <w:rPr>
            <w:rStyle w:val="Hypertextovodkaz"/>
            <w:noProof/>
          </w:rPr>
          <w:t>19</w:t>
        </w:r>
        <w:r w:rsidR="00AB0DC1">
          <w:rPr>
            <w:rFonts w:asciiTheme="minorHAnsi" w:eastAsiaTheme="minorEastAsia" w:hAnsiTheme="minorHAnsi" w:cstheme="minorBidi"/>
            <w:b w:val="0"/>
            <w:bCs w:val="0"/>
            <w:caps w:val="0"/>
            <w:noProof/>
            <w:szCs w:val="22"/>
          </w:rPr>
          <w:tab/>
        </w:r>
        <w:r w:rsidR="00AB0DC1" w:rsidRPr="000E1ECA">
          <w:rPr>
            <w:rStyle w:val="Hypertextovodkaz"/>
            <w:noProof/>
          </w:rPr>
          <w:t>INFORMACE O ZPRACOVÁNÍ OSOBNÍCH ÚDAJŮ</w:t>
        </w:r>
        <w:r w:rsidR="00AB0DC1">
          <w:rPr>
            <w:noProof/>
            <w:webHidden/>
          </w:rPr>
          <w:tab/>
        </w:r>
        <w:r w:rsidR="00AB0DC1">
          <w:rPr>
            <w:noProof/>
            <w:webHidden/>
          </w:rPr>
          <w:fldChar w:fldCharType="begin"/>
        </w:r>
        <w:r w:rsidR="00AB0DC1">
          <w:rPr>
            <w:noProof/>
            <w:webHidden/>
          </w:rPr>
          <w:instrText xml:space="preserve"> PAGEREF _Toc115337717 \h </w:instrText>
        </w:r>
        <w:r w:rsidR="00AB0DC1">
          <w:rPr>
            <w:noProof/>
            <w:webHidden/>
          </w:rPr>
        </w:r>
        <w:r w:rsidR="00AB0DC1">
          <w:rPr>
            <w:noProof/>
            <w:webHidden/>
          </w:rPr>
          <w:fldChar w:fldCharType="separate"/>
        </w:r>
        <w:r w:rsidR="00CD6CA4">
          <w:rPr>
            <w:noProof/>
            <w:webHidden/>
          </w:rPr>
          <w:t>20</w:t>
        </w:r>
        <w:r w:rsidR="00AB0DC1">
          <w:rPr>
            <w:noProof/>
            <w:webHidden/>
          </w:rPr>
          <w:fldChar w:fldCharType="end"/>
        </w:r>
      </w:hyperlink>
    </w:p>
    <w:p w14:paraId="2F8B0FFC" w14:textId="7B400568" w:rsidR="00AB0DC1" w:rsidRDefault="004014B3">
      <w:pPr>
        <w:pStyle w:val="Obsah1"/>
        <w:rPr>
          <w:rFonts w:asciiTheme="minorHAnsi" w:eastAsiaTheme="minorEastAsia" w:hAnsiTheme="minorHAnsi" w:cstheme="minorBidi"/>
          <w:b w:val="0"/>
          <w:bCs w:val="0"/>
          <w:caps w:val="0"/>
          <w:noProof/>
          <w:szCs w:val="22"/>
        </w:rPr>
      </w:pPr>
      <w:hyperlink w:anchor="_Toc115337718" w:history="1">
        <w:r w:rsidR="00AB0DC1" w:rsidRPr="000E1ECA">
          <w:rPr>
            <w:rStyle w:val="Hypertextovodkaz"/>
            <w:rFonts w:cs="Segoe UI"/>
            <w:noProof/>
          </w:rPr>
          <w:t>20</w:t>
        </w:r>
        <w:r w:rsidR="00AB0DC1">
          <w:rPr>
            <w:rFonts w:asciiTheme="minorHAnsi" w:eastAsiaTheme="minorEastAsia" w:hAnsiTheme="minorHAnsi" w:cstheme="minorBidi"/>
            <w:b w:val="0"/>
            <w:bCs w:val="0"/>
            <w:caps w:val="0"/>
            <w:noProof/>
            <w:szCs w:val="22"/>
          </w:rPr>
          <w:tab/>
        </w:r>
        <w:r w:rsidR="00AB0DC1" w:rsidRPr="000E1ECA">
          <w:rPr>
            <w:rStyle w:val="Hypertextovodkaz"/>
            <w:rFonts w:cs="Segoe UI"/>
            <w:noProof/>
          </w:rPr>
          <w:t>SANKCE VŮČI RUSKU A BĚLORUSKU</w:t>
        </w:r>
        <w:r w:rsidR="00AB0DC1">
          <w:rPr>
            <w:noProof/>
            <w:webHidden/>
          </w:rPr>
          <w:tab/>
        </w:r>
        <w:r w:rsidR="00AB0DC1">
          <w:rPr>
            <w:noProof/>
            <w:webHidden/>
          </w:rPr>
          <w:fldChar w:fldCharType="begin"/>
        </w:r>
        <w:r w:rsidR="00AB0DC1">
          <w:rPr>
            <w:noProof/>
            <w:webHidden/>
          </w:rPr>
          <w:instrText xml:space="preserve"> PAGEREF _Toc115337718 \h </w:instrText>
        </w:r>
        <w:r w:rsidR="00AB0DC1">
          <w:rPr>
            <w:noProof/>
            <w:webHidden/>
          </w:rPr>
        </w:r>
        <w:r w:rsidR="00AB0DC1">
          <w:rPr>
            <w:noProof/>
            <w:webHidden/>
          </w:rPr>
          <w:fldChar w:fldCharType="separate"/>
        </w:r>
        <w:r w:rsidR="00CD6CA4">
          <w:rPr>
            <w:noProof/>
            <w:webHidden/>
          </w:rPr>
          <w:t>20</w:t>
        </w:r>
        <w:r w:rsidR="00AB0DC1">
          <w:rPr>
            <w:noProof/>
            <w:webHidden/>
          </w:rPr>
          <w:fldChar w:fldCharType="end"/>
        </w:r>
      </w:hyperlink>
    </w:p>
    <w:p w14:paraId="04F10D18" w14:textId="7465DD5C" w:rsidR="00AB0DC1" w:rsidRDefault="004014B3">
      <w:pPr>
        <w:pStyle w:val="Obsah1"/>
        <w:rPr>
          <w:rFonts w:asciiTheme="minorHAnsi" w:eastAsiaTheme="minorEastAsia" w:hAnsiTheme="minorHAnsi" w:cstheme="minorBidi"/>
          <w:b w:val="0"/>
          <w:bCs w:val="0"/>
          <w:caps w:val="0"/>
          <w:noProof/>
          <w:szCs w:val="22"/>
        </w:rPr>
      </w:pPr>
      <w:hyperlink w:anchor="_Toc115337719" w:history="1">
        <w:r w:rsidR="00AB0DC1" w:rsidRPr="000E1ECA">
          <w:rPr>
            <w:rStyle w:val="Hypertextovodkaz"/>
            <w:noProof/>
          </w:rPr>
          <w:t>21</w:t>
        </w:r>
        <w:r w:rsidR="00AB0DC1">
          <w:rPr>
            <w:rFonts w:asciiTheme="minorHAnsi" w:eastAsiaTheme="minorEastAsia" w:hAnsiTheme="minorHAnsi" w:cstheme="minorBidi"/>
            <w:b w:val="0"/>
            <w:bCs w:val="0"/>
            <w:caps w:val="0"/>
            <w:noProof/>
            <w:szCs w:val="22"/>
          </w:rPr>
          <w:tab/>
        </w:r>
        <w:r w:rsidR="00AB0DC1" w:rsidRPr="000E1ECA">
          <w:rPr>
            <w:rStyle w:val="Hypertextovodkaz"/>
            <w:noProof/>
          </w:rPr>
          <w:t>SEZNAM PŘÍLOH</w:t>
        </w:r>
        <w:r w:rsidR="00AB0DC1">
          <w:rPr>
            <w:noProof/>
            <w:webHidden/>
          </w:rPr>
          <w:tab/>
        </w:r>
        <w:r w:rsidR="00AB0DC1">
          <w:rPr>
            <w:noProof/>
            <w:webHidden/>
          </w:rPr>
          <w:fldChar w:fldCharType="begin"/>
        </w:r>
        <w:r w:rsidR="00AB0DC1">
          <w:rPr>
            <w:noProof/>
            <w:webHidden/>
          </w:rPr>
          <w:instrText xml:space="preserve"> PAGEREF _Toc115337719 \h </w:instrText>
        </w:r>
        <w:r w:rsidR="00AB0DC1">
          <w:rPr>
            <w:noProof/>
            <w:webHidden/>
          </w:rPr>
        </w:r>
        <w:r w:rsidR="00AB0DC1">
          <w:rPr>
            <w:noProof/>
            <w:webHidden/>
          </w:rPr>
          <w:fldChar w:fldCharType="separate"/>
        </w:r>
        <w:r w:rsidR="00CD6CA4">
          <w:rPr>
            <w:noProof/>
            <w:webHidden/>
          </w:rPr>
          <w:t>22</w:t>
        </w:r>
        <w:r w:rsidR="00AB0DC1">
          <w:rPr>
            <w:noProof/>
            <w:webHidden/>
          </w:rPr>
          <w:fldChar w:fldCharType="end"/>
        </w:r>
      </w:hyperlink>
    </w:p>
    <w:p w14:paraId="48EB5BBC" w14:textId="2E8FFD54" w:rsidR="0065077D" w:rsidRDefault="00F976FF" w:rsidP="00F112F6">
      <w:pPr>
        <w:pStyle w:val="Obsah1"/>
      </w:pPr>
      <w:r>
        <w:rPr>
          <w:rFonts w:cs="Segoe UI"/>
          <w:sz w:val="20"/>
          <w:szCs w:val="20"/>
        </w:rPr>
        <w:fldChar w:fldCharType="end"/>
      </w:r>
      <w:r w:rsidR="0065077D">
        <w:br w:type="page"/>
      </w:r>
    </w:p>
    <w:p w14:paraId="082B20FA" w14:textId="77777777" w:rsidR="00293F90" w:rsidRPr="00983523" w:rsidRDefault="00261955" w:rsidP="00FD5B0F">
      <w:pPr>
        <w:pStyle w:val="Nadpis1"/>
      </w:pPr>
      <w:bookmarkStart w:id="39" w:name="_Toc115337699"/>
      <w:r w:rsidRPr="00FD5B0F">
        <w:lastRenderedPageBreak/>
        <w:t>IDENTIFIKAČNÍ</w:t>
      </w:r>
      <w:r w:rsidRPr="00D671B5">
        <w:t xml:space="preserve"> </w:t>
      </w:r>
      <w:r w:rsidRPr="002A6245">
        <w:t>ÚDAJE</w:t>
      </w:r>
      <w:r w:rsidRPr="00D671B5">
        <w:t xml:space="preserve"> ZADAVATELE</w:t>
      </w:r>
      <w:r w:rsidRPr="00977CBB">
        <w:t xml:space="preserve"> A</w:t>
      </w:r>
      <w:r w:rsidRPr="00F301ED">
        <w:t xml:space="preserve"> </w:t>
      </w:r>
      <w:r w:rsidRPr="00983523">
        <w:t>DALŠÍCH OSOB</w:t>
      </w:r>
      <w:bookmarkEnd w:id="39"/>
    </w:p>
    <w:p w14:paraId="799CDCF3" w14:textId="77777777" w:rsidR="00D231C9" w:rsidRPr="00983523" w:rsidRDefault="00293F90" w:rsidP="00FD5B0F">
      <w:pPr>
        <w:pStyle w:val="Nadpis2"/>
      </w:pPr>
      <w:bookmarkStart w:id="40" w:name="_Základní_údaje_o"/>
      <w:bookmarkStart w:id="41" w:name="_Toc32627406"/>
      <w:bookmarkStart w:id="42" w:name="_Toc123534344"/>
      <w:bookmarkEnd w:id="40"/>
      <w:r w:rsidRPr="00B1328C">
        <w:t>Z</w:t>
      </w:r>
      <w:bookmarkEnd w:id="41"/>
      <w:bookmarkEnd w:id="42"/>
      <w:r w:rsidR="00B07700" w:rsidRPr="00B1328C">
        <w:t>adavatel</w:t>
      </w:r>
      <w:bookmarkStart w:id="43" w:name="_Ref207332822"/>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4603"/>
      </w:tblGrid>
      <w:tr w:rsidR="006002E9" w:rsidRPr="00785416" w14:paraId="36297172"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11D55715" w14:textId="77777777" w:rsidR="006002E9" w:rsidRPr="00FD5B0F" w:rsidRDefault="00A72913" w:rsidP="00FD5B0F">
            <w:pPr>
              <w:pStyle w:val="MTLNormalbezmezer"/>
              <w:rPr>
                <w:b/>
              </w:rPr>
            </w:pPr>
            <w:r w:rsidRPr="00FD5B0F">
              <w:rPr>
                <w:b/>
              </w:rPr>
              <w:t>Název</w:t>
            </w:r>
            <w:r w:rsidR="006002E9" w:rsidRPr="00FD5B0F">
              <w:rPr>
                <w:b/>
              </w:rPr>
              <w:t xml:space="preserve">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407A7D65" w14:textId="6F6E6CFF" w:rsidR="006002E9" w:rsidRPr="00C70C62" w:rsidRDefault="00C70C62" w:rsidP="00C70C62">
            <w:pPr>
              <w:pStyle w:val="Default"/>
              <w:jc w:val="both"/>
              <w:rPr>
                <w:rFonts w:ascii="Segoe UI" w:hAnsi="Segoe UI" w:cs="Segoe UI"/>
                <w:sz w:val="22"/>
                <w:szCs w:val="22"/>
              </w:rPr>
            </w:pPr>
            <w:r w:rsidRPr="00C70C62">
              <w:rPr>
                <w:rFonts w:ascii="Segoe UI" w:hAnsi="Segoe UI" w:cs="Segoe UI"/>
                <w:sz w:val="22"/>
                <w:szCs w:val="22"/>
              </w:rPr>
              <w:t xml:space="preserve">Dopravní podnik Ostrava a.s. </w:t>
            </w:r>
          </w:p>
        </w:tc>
      </w:tr>
      <w:tr w:rsidR="006002E9" w:rsidRPr="00785416" w14:paraId="57CC477F"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6EF1EF83" w14:textId="77777777" w:rsidR="006002E9" w:rsidRPr="00FD5B0F" w:rsidRDefault="006002E9" w:rsidP="00FD5B0F">
            <w:pPr>
              <w:pStyle w:val="MTLNormalbezmezer"/>
              <w:rPr>
                <w:b/>
              </w:rPr>
            </w:pPr>
            <w:r w:rsidRPr="00FD5B0F">
              <w:rPr>
                <w:b/>
              </w:rPr>
              <w:t>Sídlo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527E7145" w14:textId="4562FD10" w:rsidR="006002E9" w:rsidRPr="00D671B5" w:rsidRDefault="00C70C62" w:rsidP="00FD5B0F">
            <w:pPr>
              <w:pStyle w:val="MTLNormalbezmezer"/>
            </w:pPr>
            <w:r w:rsidRPr="00C70C62">
              <w:t>Poděbradova 494/2, Moravská Ostrava, 702 00 Ostrava</w:t>
            </w:r>
          </w:p>
        </w:tc>
      </w:tr>
      <w:tr w:rsidR="006002E9" w:rsidRPr="00785416" w14:paraId="29E7CB16"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52DFAE66" w14:textId="77777777" w:rsidR="006002E9" w:rsidRPr="00FD5B0F" w:rsidRDefault="006002E9" w:rsidP="00FD5B0F">
            <w:pPr>
              <w:pStyle w:val="MTLNormalbezmezer"/>
              <w:rPr>
                <w:b/>
              </w:rPr>
            </w:pPr>
            <w:r w:rsidRPr="00FD5B0F">
              <w:rPr>
                <w:b/>
              </w:rPr>
              <w:t>IČO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6A326208" w14:textId="692AC77F" w:rsidR="006002E9" w:rsidRPr="00D671B5" w:rsidRDefault="00C70C62" w:rsidP="00FD5B0F">
            <w:pPr>
              <w:pStyle w:val="MTLNormalbezmezer"/>
            </w:pPr>
            <w:r w:rsidRPr="00C70C62">
              <w:t>619 74 757</w:t>
            </w:r>
          </w:p>
        </w:tc>
      </w:tr>
      <w:tr w:rsidR="006002E9" w:rsidRPr="00785416" w14:paraId="44F9A7AC"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3C66E056" w14:textId="77777777" w:rsidR="006002E9" w:rsidRPr="00FD5B0F" w:rsidRDefault="00C56700" w:rsidP="00FD5B0F">
            <w:pPr>
              <w:pStyle w:val="MTLNormalbezmezer"/>
              <w:rPr>
                <w:b/>
              </w:rPr>
            </w:pPr>
            <w:r w:rsidRPr="00FD5B0F">
              <w:rPr>
                <w:b/>
              </w:rPr>
              <w:t>P</w:t>
            </w:r>
            <w:r w:rsidR="006002E9" w:rsidRPr="00FD5B0F">
              <w:rPr>
                <w:b/>
              </w:rPr>
              <w:t>rofil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51B918CF" w14:textId="633C2292" w:rsidR="006002E9" w:rsidRPr="00D671B5" w:rsidRDefault="004014B3" w:rsidP="00FD5B0F">
            <w:pPr>
              <w:pStyle w:val="MTLNormalbezmezer"/>
            </w:pPr>
            <w:hyperlink r:id="rId8" w:history="1">
              <w:r w:rsidR="00C70C62" w:rsidRPr="003F1C91">
                <w:rPr>
                  <w:rStyle w:val="Hypertextovodkaz"/>
                </w:rPr>
                <w:t>https://profily.proebiz.com/profile/61974757</w:t>
              </w:r>
            </w:hyperlink>
            <w:r w:rsidR="00C70C62">
              <w:t xml:space="preserve"> </w:t>
            </w:r>
          </w:p>
        </w:tc>
      </w:tr>
    </w:tbl>
    <w:p w14:paraId="38A24F98" w14:textId="77777777" w:rsidR="003129AE" w:rsidRPr="00983523" w:rsidRDefault="00894358" w:rsidP="00FD5B0F">
      <w:pPr>
        <w:pStyle w:val="Nadpis2"/>
      </w:pPr>
      <w:bookmarkStart w:id="44" w:name="_Ref519072784"/>
      <w:r w:rsidRPr="00D671B5">
        <w:t>Zástupce</w:t>
      </w:r>
      <w:r w:rsidR="00293F90" w:rsidRPr="00977CBB">
        <w:t xml:space="preserve"> zadavate</w:t>
      </w:r>
      <w:r w:rsidR="00293F90" w:rsidRPr="00F301ED">
        <w:t>le</w:t>
      </w:r>
      <w:bookmarkEnd w:id="43"/>
      <w:bookmarkEnd w:id="44"/>
    </w:p>
    <w:p w14:paraId="45D45974" w14:textId="78BB6D9A" w:rsidR="002763E6" w:rsidRPr="008205DA" w:rsidRDefault="00E0549F" w:rsidP="00FD5B0F">
      <w:r w:rsidRPr="00983523">
        <w:t>Zástupcem zadavatele</w:t>
      </w:r>
      <w:r w:rsidR="008B2030" w:rsidRPr="00983523">
        <w:t xml:space="preserve"> ve věcech souvisejících se zadáváním této veřejné zakázky je </w:t>
      </w:r>
      <w:r w:rsidR="005105C2" w:rsidRPr="008318DA">
        <w:t>MT</w:t>
      </w:r>
      <w:r w:rsidRPr="008318DA">
        <w:t> </w:t>
      </w:r>
      <w:r w:rsidR="005105C2" w:rsidRPr="008318DA">
        <w:t xml:space="preserve">Legal s.r.o., advokátní </w:t>
      </w:r>
      <w:r w:rsidR="005105C2" w:rsidRPr="00E71ED3">
        <w:t xml:space="preserve">kancelář, </w:t>
      </w:r>
      <w:r w:rsidR="00C70C62" w:rsidRPr="00E71ED3">
        <w:t>Bukovanského 30, 710 00 Ostrava</w:t>
      </w:r>
      <w:r w:rsidR="00C70C62" w:rsidRPr="00C70C62">
        <w:t>, IČO 28305043</w:t>
      </w:r>
      <w:r w:rsidR="00E71ED3">
        <w:t>,</w:t>
      </w:r>
      <w:r w:rsidR="00CB036C" w:rsidRPr="008205DA">
        <w:t xml:space="preserve"> </w:t>
      </w:r>
      <w:r w:rsidR="00012AA4" w:rsidRPr="008205DA">
        <w:t>e</w:t>
      </w:r>
      <w:r w:rsidR="00966AE3" w:rsidRPr="008205DA">
        <w:t>-</w:t>
      </w:r>
      <w:r w:rsidR="00012AA4" w:rsidRPr="008205DA">
        <w:t xml:space="preserve">mail: </w:t>
      </w:r>
      <w:r w:rsidR="00012AA4" w:rsidRPr="00C7172A">
        <w:rPr>
          <w:b/>
        </w:rPr>
        <w:t>vz@mt-legal.com</w:t>
      </w:r>
      <w:r w:rsidRPr="00D671B5">
        <w:t xml:space="preserve">. Zástupce zadavatele </w:t>
      </w:r>
      <w:r w:rsidR="00FF7D1D" w:rsidRPr="00D671B5">
        <w:t>je v</w:t>
      </w:r>
      <w:r w:rsidR="00841340" w:rsidRPr="00977CBB">
        <w:t> </w:t>
      </w:r>
      <w:r w:rsidR="00FF7D1D" w:rsidRPr="00F301ED">
        <w:t xml:space="preserve">souladu s </w:t>
      </w:r>
      <w:proofErr w:type="spellStart"/>
      <w:r w:rsidR="00444EA3" w:rsidRPr="00983523">
        <w:t>ust</w:t>
      </w:r>
      <w:proofErr w:type="spellEnd"/>
      <w:r w:rsidR="00444EA3" w:rsidRPr="00983523">
        <w:t>. §</w:t>
      </w:r>
      <w:r w:rsidR="009C185E" w:rsidRPr="00983523">
        <w:t> </w:t>
      </w:r>
      <w:r w:rsidR="00A80E5A" w:rsidRPr="00983523">
        <w:t>43</w:t>
      </w:r>
      <w:r w:rsidR="00FF7D1D" w:rsidRPr="00983523">
        <w:t xml:space="preserve"> Z</w:t>
      </w:r>
      <w:r w:rsidR="00A80E5A" w:rsidRPr="00983523">
        <w:t>Z</w:t>
      </w:r>
      <w:r w:rsidR="00FF7D1D" w:rsidRPr="00983523">
        <w:t xml:space="preserve">VZ </w:t>
      </w:r>
      <w:r w:rsidR="00293F90" w:rsidRPr="008318DA">
        <w:t>pověřen výkonem zadavatelských činností v tomto zadávacím řízení</w:t>
      </w:r>
      <w:r w:rsidRPr="008318DA">
        <w:t xml:space="preserve"> a je taktéž pověřen</w:t>
      </w:r>
      <w:r w:rsidR="00287BDF" w:rsidRPr="008318DA">
        <w:rPr>
          <w:iCs/>
        </w:rPr>
        <w:t xml:space="preserve"> k přijímání případných námitek dodavatelů dle </w:t>
      </w:r>
      <w:proofErr w:type="spellStart"/>
      <w:r w:rsidR="00287BDF" w:rsidRPr="008318DA">
        <w:rPr>
          <w:iCs/>
        </w:rPr>
        <w:t>ust</w:t>
      </w:r>
      <w:proofErr w:type="spellEnd"/>
      <w:r w:rsidR="00287BDF" w:rsidRPr="008318DA">
        <w:rPr>
          <w:iCs/>
        </w:rPr>
        <w:t>. § 241</w:t>
      </w:r>
      <w:r w:rsidR="00287BDF" w:rsidRPr="00B966A9">
        <w:rPr>
          <w:iCs/>
        </w:rPr>
        <w:t xml:space="preserve"> a násl. ZZVZ</w:t>
      </w:r>
      <w:r w:rsidR="00476918">
        <w:rPr>
          <w:iCs/>
        </w:rPr>
        <w:t xml:space="preserve"> (tím není dotčeno oprávnění statutárního orgánu či jiné pověřené osoby zadavatele)</w:t>
      </w:r>
      <w:r w:rsidR="00287BDF" w:rsidRPr="00B966A9">
        <w:rPr>
          <w:iCs/>
        </w:rPr>
        <w:t>.</w:t>
      </w:r>
      <w:r w:rsidR="00293F90" w:rsidRPr="00B966A9">
        <w:t xml:space="preserve"> </w:t>
      </w:r>
      <w:r w:rsidR="003E20B2">
        <w:t>Zástupce zadavatele zajiš</w:t>
      </w:r>
      <w:r w:rsidR="007F6EEC">
        <w:t xml:space="preserve">ťuje </w:t>
      </w:r>
      <w:r w:rsidR="00910383">
        <w:t xml:space="preserve">na straně zadavatele </w:t>
      </w:r>
      <w:r w:rsidR="007F6EEC">
        <w:t>též komunikaci</w:t>
      </w:r>
      <w:r w:rsidR="003E20B2">
        <w:t xml:space="preserve"> dle odst.</w:t>
      </w:r>
      <w:r w:rsidR="008D1D8B">
        <w:t xml:space="preserve"> 2</w:t>
      </w:r>
      <w:r w:rsidR="003E20B2">
        <w:t>.</w:t>
      </w:r>
    </w:p>
    <w:p w14:paraId="7E788BCE" w14:textId="77777777" w:rsidR="0073162D" w:rsidRPr="00BA24B3" w:rsidRDefault="005A3F1E" w:rsidP="000600F9">
      <w:pPr>
        <w:pStyle w:val="Nadpis2"/>
        <w:jc w:val="both"/>
      </w:pPr>
      <w:r w:rsidRPr="00FD5B0F">
        <w:t>Předběžné</w:t>
      </w:r>
      <w:r>
        <w:t xml:space="preserve"> tržní konzu</w:t>
      </w:r>
      <w:r w:rsidR="00433C7C" w:rsidRPr="008205DA">
        <w:t>l</w:t>
      </w:r>
      <w:r>
        <w:t>t</w:t>
      </w:r>
      <w:r w:rsidR="00433C7C" w:rsidRPr="008205DA">
        <w:t xml:space="preserve">ace a </w:t>
      </w:r>
      <w:r w:rsidR="00D55B05" w:rsidRPr="00B6128D">
        <w:t>osob</w:t>
      </w:r>
      <w:r w:rsidR="00962ADD" w:rsidRPr="00B6128D">
        <w:t>y podíle</w:t>
      </w:r>
      <w:r w:rsidR="00433C7C" w:rsidRPr="00240AA8">
        <w:t>jící</w:t>
      </w:r>
      <w:r w:rsidR="00D55B05" w:rsidRPr="0034651B">
        <w:t xml:space="preserve"> </w:t>
      </w:r>
      <w:r w:rsidR="00433C7C" w:rsidRPr="00243E6C">
        <w:t xml:space="preserve">se </w:t>
      </w:r>
      <w:r w:rsidR="00D55B05" w:rsidRPr="00243E6C">
        <w:t xml:space="preserve">na přípravě </w:t>
      </w:r>
      <w:r w:rsidR="009E12B6">
        <w:t>zadávací dokumentace</w:t>
      </w:r>
      <w:r w:rsidR="0073162D" w:rsidRPr="00602737">
        <w:t xml:space="preserve"> </w:t>
      </w:r>
    </w:p>
    <w:p w14:paraId="19D099CC" w14:textId="77777777" w:rsidR="00117990" w:rsidRDefault="00117990" w:rsidP="00117990">
      <w:bookmarkStart w:id="45" w:name="_Ref519077264"/>
      <w:r>
        <w:t>Zadávací dokumentace neobsahuje informace, které by byly výsledkem předběžné tržní konzultace.</w:t>
      </w:r>
    </w:p>
    <w:p w14:paraId="72A8DA0F" w14:textId="77777777" w:rsidR="00117990" w:rsidRDefault="00117990" w:rsidP="00117990">
      <w:pPr>
        <w:rPr>
          <w:szCs w:val="22"/>
        </w:rPr>
      </w:pPr>
      <w:r>
        <w:rPr>
          <w:szCs w:val="22"/>
        </w:rPr>
        <w:t>Níže uvedené části zadávací dokumentace vypracovala osoba odlišná od zadavatele:</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890"/>
      </w:tblGrid>
      <w:tr w:rsidR="00117990" w14:paraId="18CD5EFC" w14:textId="77777777" w:rsidTr="00117990">
        <w:trPr>
          <w:trHeight w:val="654"/>
          <w:jc w:val="center"/>
        </w:trPr>
        <w:tc>
          <w:tcPr>
            <w:tcW w:w="4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C25F12" w14:textId="77777777" w:rsidR="00117990" w:rsidRDefault="00117990">
            <w:pPr>
              <w:spacing w:after="0"/>
              <w:jc w:val="center"/>
              <w:rPr>
                <w:rFonts w:cs="Segoe UI"/>
                <w:b/>
              </w:rPr>
            </w:pPr>
            <w:r>
              <w:rPr>
                <w:rFonts w:cs="Segoe UI"/>
                <w:b/>
              </w:rPr>
              <w:t xml:space="preserve">Části zadávací dokumentace </w:t>
            </w:r>
            <w:r>
              <w:rPr>
                <w:rFonts w:cs="Segoe UI"/>
                <w:b/>
                <w:bCs/>
              </w:rPr>
              <w:t>vypracované odlišnou osobou</w:t>
            </w:r>
          </w:p>
        </w:tc>
        <w:tc>
          <w:tcPr>
            <w:tcW w:w="4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C6057E" w14:textId="77777777" w:rsidR="00117990" w:rsidRDefault="00117990">
            <w:pPr>
              <w:spacing w:after="0"/>
              <w:jc w:val="center"/>
              <w:rPr>
                <w:rFonts w:cs="Segoe UI"/>
                <w:b/>
              </w:rPr>
            </w:pPr>
            <w:r>
              <w:rPr>
                <w:rFonts w:cs="Segoe UI"/>
                <w:b/>
              </w:rPr>
              <w:t>Označení osoby</w:t>
            </w:r>
          </w:p>
        </w:tc>
      </w:tr>
      <w:tr w:rsidR="00117990" w14:paraId="50E7D72E" w14:textId="77777777" w:rsidTr="00117990">
        <w:trPr>
          <w:jc w:val="center"/>
        </w:trPr>
        <w:tc>
          <w:tcPr>
            <w:tcW w:w="4529" w:type="dxa"/>
            <w:tcBorders>
              <w:top w:val="single" w:sz="4" w:space="0" w:color="auto"/>
              <w:left w:val="single" w:sz="4" w:space="0" w:color="auto"/>
              <w:bottom w:val="single" w:sz="4" w:space="0" w:color="auto"/>
              <w:right w:val="single" w:sz="4" w:space="0" w:color="auto"/>
            </w:tcBorders>
            <w:vAlign w:val="center"/>
            <w:hideMark/>
          </w:tcPr>
          <w:p w14:paraId="19C1A378" w14:textId="77777777" w:rsidR="00117990" w:rsidRDefault="00117990">
            <w:pPr>
              <w:spacing w:after="0"/>
              <w:jc w:val="center"/>
              <w:rPr>
                <w:rFonts w:cs="Segoe UI"/>
              </w:rPr>
            </w:pPr>
            <w:r>
              <w:rPr>
                <w:rFonts w:cs="Segoe UI"/>
              </w:rPr>
              <w:t>Organizačně-právní části zadávací dokumentace</w:t>
            </w:r>
          </w:p>
        </w:tc>
        <w:tc>
          <w:tcPr>
            <w:tcW w:w="4890" w:type="dxa"/>
            <w:tcBorders>
              <w:top w:val="single" w:sz="4" w:space="0" w:color="auto"/>
              <w:left w:val="single" w:sz="4" w:space="0" w:color="auto"/>
              <w:bottom w:val="single" w:sz="4" w:space="0" w:color="auto"/>
              <w:right w:val="single" w:sz="4" w:space="0" w:color="auto"/>
            </w:tcBorders>
            <w:vAlign w:val="center"/>
            <w:hideMark/>
          </w:tcPr>
          <w:p w14:paraId="34A8F5BB" w14:textId="77777777" w:rsidR="00117990" w:rsidRDefault="00117990">
            <w:pPr>
              <w:spacing w:after="0"/>
              <w:jc w:val="center"/>
              <w:rPr>
                <w:rFonts w:cs="Segoe UI"/>
                <w:bCs/>
              </w:rPr>
            </w:pPr>
            <w:r>
              <w:rPr>
                <w:rFonts w:cs="Segoe UI"/>
              </w:rPr>
              <w:t xml:space="preserve">MT Legal s.r.o., advokátní kancelář, sídlem Jana Babáka 2733/11, 612 00 Brno, IČO 28305043 </w:t>
            </w:r>
          </w:p>
        </w:tc>
      </w:tr>
    </w:tbl>
    <w:p w14:paraId="7ED22690" w14:textId="5DECBF98" w:rsidR="007F3D8C" w:rsidRPr="00983523" w:rsidRDefault="00261955" w:rsidP="00117990">
      <w:pPr>
        <w:pStyle w:val="Nadpis1"/>
      </w:pPr>
      <w:bookmarkStart w:id="46" w:name="_Toc115337700"/>
      <w:r w:rsidRPr="00FD5B0F">
        <w:t>KOMUNIKACE</w:t>
      </w:r>
      <w:r w:rsidRPr="00983523">
        <w:t xml:space="preserve"> MEZI ZADAVATELEM A DODAVATELI</w:t>
      </w:r>
      <w:bookmarkEnd w:id="45"/>
      <w:bookmarkEnd w:id="46"/>
    </w:p>
    <w:p w14:paraId="2792B05D" w14:textId="77777777" w:rsidR="00E71ED3" w:rsidRPr="00231B19" w:rsidRDefault="00E71ED3" w:rsidP="00E71ED3">
      <w:pPr>
        <w:pStyle w:val="OdstavecSmlouvy"/>
        <w:keepLines w:val="0"/>
        <w:widowControl w:val="0"/>
        <w:numPr>
          <w:ilvl w:val="0"/>
          <w:numId w:val="0"/>
        </w:numPr>
        <w:tabs>
          <w:tab w:val="clear" w:pos="426"/>
          <w:tab w:val="clear" w:pos="1701"/>
          <w:tab w:val="left" w:pos="851"/>
        </w:tabs>
        <w:spacing w:before="120"/>
        <w:rPr>
          <w:rFonts w:cs="Segoe UI"/>
          <w:bCs/>
          <w:color w:val="000000"/>
          <w:sz w:val="22"/>
        </w:rPr>
      </w:pPr>
      <w:r w:rsidRPr="00C9656C">
        <w:rPr>
          <w:rFonts w:cs="Segoe UI"/>
          <w:b/>
          <w:bCs/>
          <w:color w:val="000000"/>
          <w:sz w:val="22"/>
        </w:rPr>
        <w:t>Veřejná zakázka je zadávána v plném rozsahu elektronicky prostřednictvím</w:t>
      </w:r>
      <w:r w:rsidRPr="00C9656C">
        <w:rPr>
          <w:rFonts w:cs="Segoe UI"/>
          <w:color w:val="000000"/>
          <w:sz w:val="22"/>
        </w:rPr>
        <w:t xml:space="preserve"> elektronického </w:t>
      </w:r>
      <w:proofErr w:type="gramStart"/>
      <w:r w:rsidRPr="00C9656C">
        <w:rPr>
          <w:rFonts w:cs="Segoe UI"/>
          <w:color w:val="000000"/>
          <w:sz w:val="22"/>
        </w:rPr>
        <w:t>nástroje - systému</w:t>
      </w:r>
      <w:proofErr w:type="gramEnd"/>
      <w:r w:rsidRPr="00C9656C">
        <w:rPr>
          <w:rFonts w:cs="Segoe UI"/>
          <w:color w:val="000000"/>
          <w:sz w:val="22"/>
        </w:rPr>
        <w:t xml:space="preserve"> JOSEPHINE dostupného na </w:t>
      </w:r>
      <w:hyperlink r:id="rId9" w:history="1">
        <w:r w:rsidRPr="00512184">
          <w:rPr>
            <w:rStyle w:val="Hypertextovodkaz"/>
            <w:rFonts w:cs="Segoe UI"/>
            <w:sz w:val="22"/>
          </w:rPr>
          <w:t>https://josephine.proebiz.com</w:t>
        </w:r>
      </w:hyperlink>
      <w:r w:rsidRPr="00C9656C">
        <w:rPr>
          <w:rFonts w:cs="Segoe UI"/>
          <w:color w:val="000000"/>
          <w:sz w:val="22"/>
        </w:rPr>
        <w:t xml:space="preserve">. Veškeré úkony v rámci tohoto zadávacího řízení a rovněž </w:t>
      </w:r>
      <w:r w:rsidRPr="00C9656C">
        <w:rPr>
          <w:rFonts w:cs="Segoe UI"/>
          <w:b/>
          <w:bCs/>
          <w:color w:val="000000"/>
          <w:sz w:val="22"/>
        </w:rPr>
        <w:t>veškerá komunikace</w:t>
      </w:r>
      <w:r w:rsidRPr="00C9656C">
        <w:rPr>
          <w:rFonts w:cs="Segoe UI"/>
          <w:color w:val="000000"/>
          <w:sz w:val="22"/>
        </w:rPr>
        <w:t xml:space="preserve"> mezi zadavatelem (nebo jeho zástupcem) a dodavatelem probíhá elektronicky, a to zejména prostřednictvím elektronického nástroje JOSEPHINE.</w:t>
      </w:r>
    </w:p>
    <w:p w14:paraId="4184B2F5" w14:textId="77777777" w:rsidR="00E71ED3" w:rsidRPr="00231B19" w:rsidRDefault="00E71ED3" w:rsidP="00E71ED3">
      <w:pPr>
        <w:pStyle w:val="OdstavecSmlouvy"/>
        <w:keepLines w:val="0"/>
        <w:widowControl w:val="0"/>
        <w:numPr>
          <w:ilvl w:val="0"/>
          <w:numId w:val="0"/>
        </w:numPr>
        <w:tabs>
          <w:tab w:val="clear" w:pos="426"/>
          <w:tab w:val="clear" w:pos="1701"/>
          <w:tab w:val="left" w:pos="851"/>
        </w:tabs>
        <w:spacing w:before="120"/>
        <w:rPr>
          <w:rFonts w:cs="Segoe UI"/>
          <w:color w:val="000000"/>
          <w:sz w:val="22"/>
        </w:rPr>
      </w:pPr>
      <w:r w:rsidRPr="00C9656C">
        <w:rPr>
          <w:rFonts w:cs="Segoe UI"/>
          <w:color w:val="000000"/>
          <w:sz w:val="22"/>
        </w:rPr>
        <w:t xml:space="preserve">Veškeré písemnosti zasílané prostřednictvím elektronického nástroje JOSEPHINE se považují za řádně doručené dnem jejich doručení do uživatelského účtu adresáta v elektronickém nástroji </w:t>
      </w:r>
      <w:r w:rsidRPr="00C9656C">
        <w:rPr>
          <w:rFonts w:cs="Segoe UI"/>
          <w:color w:val="000000"/>
          <w:sz w:val="22"/>
        </w:rPr>
        <w:lastRenderedPageBreak/>
        <w:t>JOSEPHINE. Na doručení písemnosti nemá vliv, zda byla písemnost jejím adresátem přečtena, případně, zda elektronický nástroj JOSEPHINE adresátovi odeslal na kontaktní emailovou adresu upozornění o tom, že na jeho uživatelský účet v elektronickém nástroji JOSEPHINE byla doručena nová zpráva či nikoliv</w:t>
      </w:r>
      <w:r w:rsidRPr="00231B19">
        <w:rPr>
          <w:rFonts w:cs="Segoe UI"/>
          <w:color w:val="000000"/>
          <w:sz w:val="22"/>
        </w:rPr>
        <w:t>.</w:t>
      </w:r>
    </w:p>
    <w:p w14:paraId="1AD22C4F" w14:textId="77777777" w:rsidR="00E71ED3" w:rsidRPr="00C9656C" w:rsidRDefault="00E71ED3" w:rsidP="00E71ED3">
      <w:pPr>
        <w:pStyle w:val="OdstavecSmlouvy"/>
        <w:keepLines w:val="0"/>
        <w:widowControl w:val="0"/>
        <w:numPr>
          <w:ilvl w:val="0"/>
          <w:numId w:val="0"/>
        </w:numPr>
        <w:tabs>
          <w:tab w:val="clear" w:pos="426"/>
          <w:tab w:val="clear" w:pos="1701"/>
          <w:tab w:val="left" w:pos="851"/>
        </w:tabs>
        <w:spacing w:before="120"/>
        <w:rPr>
          <w:rFonts w:cs="Segoe UI"/>
          <w:sz w:val="22"/>
        </w:rPr>
      </w:pPr>
      <w:r w:rsidRPr="00C9656C">
        <w:rPr>
          <w:rFonts w:cs="Segoe UI"/>
          <w:sz w:val="22"/>
        </w:rPr>
        <w:t xml:space="preserve">Zadavatel dodavatele upozorňuje, že </w:t>
      </w:r>
      <w:r w:rsidRPr="00C9656C">
        <w:rPr>
          <w:rFonts w:cs="Segoe UI"/>
          <w:bCs/>
          <w:sz w:val="22"/>
        </w:rPr>
        <w:t xml:space="preserve">pro plné využití všech možností elektronického nástroje </w:t>
      </w:r>
      <w:r w:rsidRPr="00C9656C">
        <w:rPr>
          <w:rFonts w:cs="Segoe UI"/>
          <w:color w:val="000000"/>
          <w:sz w:val="22"/>
        </w:rPr>
        <w:t>JOSEPHINE</w:t>
      </w:r>
      <w:r w:rsidRPr="00C9656C">
        <w:rPr>
          <w:rFonts w:cs="Segoe UI"/>
          <w:bCs/>
          <w:sz w:val="22"/>
        </w:rPr>
        <w:t xml:space="preserve"> je </w:t>
      </w:r>
      <w:r w:rsidRPr="00C9656C">
        <w:rPr>
          <w:rFonts w:cs="Segoe UI"/>
          <w:b/>
          <w:bCs/>
          <w:sz w:val="22"/>
        </w:rPr>
        <w:t>nezbytné</w:t>
      </w:r>
      <w:r w:rsidRPr="00C9656C">
        <w:rPr>
          <w:rFonts w:cs="Segoe UI"/>
          <w:bCs/>
          <w:sz w:val="22"/>
        </w:rPr>
        <w:t xml:space="preserve"> provést a dokončit tzv. registraci dodavatele</w:t>
      </w:r>
      <w:r w:rsidRPr="00C9656C">
        <w:rPr>
          <w:rFonts w:cs="Segoe UI"/>
          <w:sz w:val="22"/>
        </w:rPr>
        <w:t xml:space="preserve">. </w:t>
      </w:r>
      <w:r w:rsidRPr="00C9656C">
        <w:rPr>
          <w:rFonts w:cs="Segoe UI"/>
          <w:b/>
          <w:sz w:val="22"/>
        </w:rPr>
        <w:t xml:space="preserve">Manuál pro registraci dodavatele </w:t>
      </w:r>
      <w:r w:rsidRPr="00C9656C">
        <w:rPr>
          <w:rFonts w:cs="Segoe UI"/>
          <w:bCs/>
          <w:sz w:val="22"/>
        </w:rPr>
        <w:t xml:space="preserve">v elektronickém nástroji JOSEPHINE je uveden v čl. </w:t>
      </w:r>
      <w:r w:rsidRPr="00C9656C">
        <w:rPr>
          <w:rFonts w:cs="Segoe UI"/>
          <w:bCs/>
          <w:color w:val="000000"/>
          <w:sz w:val="22"/>
        </w:rPr>
        <w:t>2</w:t>
      </w:r>
      <w:r w:rsidRPr="00C9656C">
        <w:rPr>
          <w:rFonts w:cs="Segoe UI"/>
          <w:bCs/>
          <w:sz w:val="22"/>
        </w:rPr>
        <w:t xml:space="preserve"> Přílohy č. </w:t>
      </w:r>
      <w:r>
        <w:rPr>
          <w:rFonts w:cs="Segoe UI"/>
          <w:bCs/>
          <w:color w:val="000000"/>
          <w:sz w:val="22"/>
        </w:rPr>
        <w:t>1</w:t>
      </w:r>
      <w:r w:rsidRPr="00C9656C">
        <w:rPr>
          <w:rFonts w:cs="Segoe UI"/>
          <w:bCs/>
          <w:color w:val="000000"/>
          <w:sz w:val="22"/>
        </w:rPr>
        <w:t xml:space="preserve"> </w:t>
      </w:r>
      <w:r w:rsidRPr="00C9656C">
        <w:rPr>
          <w:rFonts w:cs="Segoe UI"/>
          <w:bCs/>
          <w:sz w:val="22"/>
        </w:rPr>
        <w:t>– Požadavky na elektronickou komunikaci</w:t>
      </w:r>
      <w:r w:rsidRPr="00C9656C">
        <w:rPr>
          <w:rFonts w:cs="Segoe UI"/>
          <w:sz w:val="22"/>
        </w:rPr>
        <w:t>.</w:t>
      </w:r>
    </w:p>
    <w:p w14:paraId="0BFA9B3C" w14:textId="77777777" w:rsidR="00E71ED3" w:rsidRPr="00C9656C" w:rsidRDefault="00E71ED3" w:rsidP="00E71ED3">
      <w:pPr>
        <w:pStyle w:val="OdstavecSmlouvy"/>
        <w:keepLines w:val="0"/>
        <w:widowControl w:val="0"/>
        <w:numPr>
          <w:ilvl w:val="0"/>
          <w:numId w:val="0"/>
        </w:numPr>
        <w:tabs>
          <w:tab w:val="clear" w:pos="426"/>
          <w:tab w:val="clear" w:pos="1701"/>
          <w:tab w:val="left" w:pos="851"/>
        </w:tabs>
        <w:spacing w:before="120"/>
        <w:rPr>
          <w:rFonts w:cs="Segoe UI"/>
          <w:color w:val="000000"/>
          <w:sz w:val="22"/>
        </w:rPr>
      </w:pPr>
      <w:r w:rsidRPr="00C9656C">
        <w:rPr>
          <w:rFonts w:cs="Segoe UI"/>
          <w:bCs/>
          <w:sz w:val="22"/>
        </w:rPr>
        <w:t>Další informace k elektronické komunikaci jsou uvedeny v</w:t>
      </w:r>
      <w:r w:rsidRPr="00C9656C">
        <w:rPr>
          <w:rFonts w:cs="Segoe UI"/>
          <w:b/>
          <w:sz w:val="22"/>
        </w:rPr>
        <w:t xml:space="preserve"> Příloze č. </w:t>
      </w:r>
      <w:r>
        <w:rPr>
          <w:rFonts w:cs="Segoe UI"/>
          <w:b/>
          <w:color w:val="000000"/>
          <w:sz w:val="22"/>
        </w:rPr>
        <w:t>1</w:t>
      </w:r>
      <w:r w:rsidRPr="00C9656C">
        <w:rPr>
          <w:rFonts w:cs="Segoe UI"/>
          <w:b/>
          <w:sz w:val="22"/>
        </w:rPr>
        <w:t xml:space="preserve"> – Požadavky na elektronickou komunikaci. </w:t>
      </w:r>
      <w:r w:rsidRPr="00C9656C">
        <w:rPr>
          <w:rFonts w:cs="Segoe UI"/>
          <w:bCs/>
          <w:sz w:val="22"/>
        </w:rPr>
        <w:t xml:space="preserve">V případě rozporu mezi tělem zadávací dokumentace a Přílohou č. </w:t>
      </w:r>
      <w:r>
        <w:rPr>
          <w:rFonts w:cs="Segoe UI"/>
          <w:bCs/>
          <w:sz w:val="22"/>
        </w:rPr>
        <w:t>1</w:t>
      </w:r>
      <w:r w:rsidRPr="00C9656C">
        <w:rPr>
          <w:rFonts w:cs="Segoe UI"/>
          <w:bCs/>
          <w:sz w:val="22"/>
        </w:rPr>
        <w:t xml:space="preserve"> má přednost ustanovení těla zadávací dokumentace</w:t>
      </w:r>
      <w:r w:rsidRPr="00C9656C">
        <w:rPr>
          <w:rFonts w:cs="Segoe UI"/>
          <w:color w:val="000000"/>
          <w:sz w:val="22"/>
        </w:rPr>
        <w:t>.</w:t>
      </w:r>
    </w:p>
    <w:p w14:paraId="2821F9AE" w14:textId="77777777" w:rsidR="00E71ED3" w:rsidRDefault="00E71ED3" w:rsidP="00E71ED3">
      <w:pPr>
        <w:pStyle w:val="OdstavecSmlouvy"/>
        <w:keepLines w:val="0"/>
        <w:widowControl w:val="0"/>
        <w:numPr>
          <w:ilvl w:val="0"/>
          <w:numId w:val="0"/>
        </w:numPr>
        <w:tabs>
          <w:tab w:val="clear" w:pos="426"/>
          <w:tab w:val="clear" w:pos="1701"/>
          <w:tab w:val="left" w:pos="851"/>
        </w:tabs>
        <w:spacing w:before="120"/>
        <w:rPr>
          <w:rFonts w:cs="Segoe UI"/>
          <w:sz w:val="22"/>
        </w:rPr>
      </w:pPr>
      <w:r w:rsidRPr="00C9656C">
        <w:rPr>
          <w:rFonts w:cs="Segoe UI"/>
          <w:bCs/>
          <w:sz w:val="22"/>
        </w:rPr>
        <w:t xml:space="preserve">Za řádné a včasné seznamování se s písemnostmi zasílanými zadavatelem prostřednictvím elektronického nástroje </w:t>
      </w:r>
      <w:r w:rsidRPr="00C9656C">
        <w:rPr>
          <w:rFonts w:cs="Segoe UI"/>
          <w:color w:val="000000"/>
          <w:sz w:val="22"/>
        </w:rPr>
        <w:t>JOSEPHINE</w:t>
      </w:r>
      <w:r w:rsidRPr="00C9656C">
        <w:rPr>
          <w:rFonts w:cs="Segoe UI"/>
          <w:bCs/>
          <w:sz w:val="22"/>
        </w:rPr>
        <w:t>, jakož i za správnost kontaktních údajů uvedených u dodavatele, odpovídá vždy dodavatel</w:t>
      </w:r>
      <w:r w:rsidRPr="00C9656C">
        <w:rPr>
          <w:rFonts w:cs="Segoe UI"/>
          <w:sz w:val="22"/>
        </w:rPr>
        <w:t>.</w:t>
      </w:r>
    </w:p>
    <w:p w14:paraId="21B554E2" w14:textId="3A745A7C" w:rsidR="00A35CF4" w:rsidRPr="00D671B5" w:rsidRDefault="00E71ED3" w:rsidP="00E71ED3">
      <w:r w:rsidRPr="00C9656C">
        <w:rPr>
          <w:rFonts w:eastAsia="Quattrocento Sans" w:cs="Segoe UI"/>
          <w:color w:val="000000"/>
        </w:rPr>
        <w:t xml:space="preserve">Pro odpovědi na případné otázky týkající se uživatelského ovládání elektronického nástroje JOSEPHINE je možné využít uživatelskou podporu v rámci PROEBIZ (tel.: +420 255 707 010, +420 597 587 111, e-mail: </w:t>
      </w:r>
      <w:hyperlink r:id="rId10" w:history="1">
        <w:r w:rsidRPr="00512184">
          <w:rPr>
            <w:rStyle w:val="Hypertextovodkaz"/>
            <w:rFonts w:eastAsia="Quattrocento Sans" w:cs="Segoe UI"/>
          </w:rPr>
          <w:t>houston@proebiz.com</w:t>
        </w:r>
      </w:hyperlink>
      <w:r w:rsidRPr="00C9656C">
        <w:rPr>
          <w:rFonts w:eastAsia="Quattrocento Sans" w:cs="Segoe UI"/>
          <w:color w:val="000000"/>
        </w:rPr>
        <w:t>).</w:t>
      </w:r>
    </w:p>
    <w:p w14:paraId="2CE6E5FE" w14:textId="77777777" w:rsidR="00293F90" w:rsidRPr="00983523" w:rsidRDefault="00261955" w:rsidP="00FD5B0F">
      <w:pPr>
        <w:pStyle w:val="Nadpis1"/>
      </w:pPr>
      <w:bookmarkStart w:id="47" w:name="_Toc115337701"/>
      <w:r w:rsidRPr="00FD5B0F">
        <w:t>INFORMACE</w:t>
      </w:r>
      <w:r w:rsidRPr="00977CBB">
        <w:t xml:space="preserve"> O P</w:t>
      </w:r>
      <w:r w:rsidRPr="00983523">
        <w:t>ŘEDMĚTU VEŘEJNÉ ZAKÁZKY</w:t>
      </w:r>
      <w:bookmarkEnd w:id="47"/>
    </w:p>
    <w:p w14:paraId="311212CC" w14:textId="77777777" w:rsidR="0022138A" w:rsidRPr="00D671B5" w:rsidRDefault="00533767" w:rsidP="00FD5B0F">
      <w:pPr>
        <w:pStyle w:val="Nadpis2"/>
      </w:pPr>
      <w:r w:rsidRPr="00FD5B0F">
        <w:t>Předmět</w:t>
      </w:r>
      <w:r w:rsidRPr="008318DA">
        <w:t xml:space="preserve"> </w:t>
      </w:r>
      <w:r w:rsidRPr="00D671B5">
        <w:t>veřejné zakázky</w:t>
      </w:r>
    </w:p>
    <w:p w14:paraId="77CE3E76" w14:textId="491062F7" w:rsidR="00A35CF4" w:rsidRDefault="0022138A" w:rsidP="00A35CF4">
      <w:r w:rsidRPr="00977CBB">
        <w:t xml:space="preserve">Předmětem veřejné </w:t>
      </w:r>
      <w:r w:rsidRPr="00EE2779">
        <w:t>zakázky</w:t>
      </w:r>
      <w:r w:rsidR="00B10D2B" w:rsidRPr="00EE2779">
        <w:t xml:space="preserve"> je </w:t>
      </w:r>
      <w:r w:rsidR="00EE2779" w:rsidRPr="00EE2779">
        <w:t xml:space="preserve">vybavení </w:t>
      </w:r>
      <w:r w:rsidR="00A35CF4" w:rsidRPr="00EE2779">
        <w:t>stávající</w:t>
      </w:r>
      <w:r w:rsidR="00EE2779" w:rsidRPr="00EE2779">
        <w:t>ch</w:t>
      </w:r>
      <w:r w:rsidR="00A35CF4" w:rsidRPr="00EE2779">
        <w:t xml:space="preserve"> vozid</w:t>
      </w:r>
      <w:r w:rsidR="00EE2779" w:rsidRPr="00EE2779">
        <w:t>e</w:t>
      </w:r>
      <w:r w:rsidR="00A35CF4" w:rsidRPr="00EE2779">
        <w:t>l MHD</w:t>
      </w:r>
      <w:r w:rsidR="00EE2779" w:rsidRPr="00EE2779">
        <w:t xml:space="preserve"> zadavatele</w:t>
      </w:r>
      <w:r w:rsidR="00E219EF">
        <w:t xml:space="preserve"> (</w:t>
      </w:r>
      <w:r w:rsidR="00E219EF">
        <w:rPr>
          <w:szCs w:val="22"/>
        </w:rPr>
        <w:t>6 ks tramvají, 10 ks trolejbusů a 127 ks autobusů)</w:t>
      </w:r>
      <w:r w:rsidR="00EE2779" w:rsidRPr="00EE2779">
        <w:t xml:space="preserve"> kamerovým systémem</w:t>
      </w:r>
      <w:r w:rsidR="00EA4C27">
        <w:t xml:space="preserve"> se záznamem</w:t>
      </w:r>
      <w:r w:rsidR="00C2374A">
        <w:t xml:space="preserve"> za účelem </w:t>
      </w:r>
      <w:r w:rsidR="00A35CF4" w:rsidRPr="003C061E">
        <w:t>zvýšení úrovně bezpečnosti cestujících i zaměstnanců</w:t>
      </w:r>
      <w:r w:rsidR="00EA4C27">
        <w:t xml:space="preserve"> zadavatele</w:t>
      </w:r>
      <w:r w:rsidR="00A35CF4" w:rsidRPr="003C061E">
        <w:t xml:space="preserve"> a působ</w:t>
      </w:r>
      <w:r w:rsidR="00C2374A">
        <w:t>ení</w:t>
      </w:r>
      <w:r w:rsidR="00A35CF4" w:rsidRPr="003C061E">
        <w:t xml:space="preserve"> jako prevence proti páchání kriminality.</w:t>
      </w:r>
    </w:p>
    <w:p w14:paraId="61F12CEE" w14:textId="495E68B4" w:rsidR="00EA4C27" w:rsidRPr="0011681E" w:rsidRDefault="00EA4C27" w:rsidP="00A35CF4">
      <w:r>
        <w:rPr>
          <w:szCs w:val="22"/>
        </w:rPr>
        <w:t xml:space="preserve">Součástí předmětu plnění je </w:t>
      </w:r>
      <w:r w:rsidR="00A51C86">
        <w:rPr>
          <w:szCs w:val="22"/>
        </w:rPr>
        <w:t>instalace a</w:t>
      </w:r>
      <w:r>
        <w:rPr>
          <w:szCs w:val="22"/>
        </w:rPr>
        <w:t xml:space="preserve"> zprovoznění kamerového systému, provedení všech souvisejících prací vč. dodání veškerého potřebného materiálu a </w:t>
      </w:r>
      <w:r w:rsidR="00E92288" w:rsidRPr="00117093">
        <w:rPr>
          <w:szCs w:val="22"/>
        </w:rPr>
        <w:t xml:space="preserve">softwaru </w:t>
      </w:r>
      <w:r w:rsidR="00E92288" w:rsidRPr="004144FA">
        <w:rPr>
          <w:szCs w:val="22"/>
        </w:rPr>
        <w:t>nutného k</w:t>
      </w:r>
      <w:r w:rsidR="00E92288">
        <w:rPr>
          <w:szCs w:val="22"/>
        </w:rPr>
        <w:t> </w:t>
      </w:r>
      <w:r w:rsidR="00E92288" w:rsidRPr="004144FA">
        <w:rPr>
          <w:szCs w:val="22"/>
        </w:rPr>
        <w:t>provozu kamerového systému</w:t>
      </w:r>
      <w:r>
        <w:rPr>
          <w:szCs w:val="22"/>
        </w:rPr>
        <w:t>. Součástí předmětu plnění je dále provádění servisních služeb.</w:t>
      </w:r>
    </w:p>
    <w:p w14:paraId="362B55C8" w14:textId="41F6B6FA" w:rsidR="003731AD" w:rsidRDefault="00D2367A" w:rsidP="00FD5B0F">
      <w:pPr>
        <w:rPr>
          <w:u w:val="single"/>
        </w:rPr>
      </w:pPr>
      <w:r w:rsidRPr="008318DA">
        <w:rPr>
          <w:u w:val="single"/>
        </w:rPr>
        <w:t>Podrobné</w:t>
      </w:r>
      <w:r w:rsidR="00A9101D" w:rsidRPr="008318DA">
        <w:rPr>
          <w:u w:val="single"/>
        </w:rPr>
        <w:t xml:space="preserve"> </w:t>
      </w:r>
      <w:r w:rsidRPr="008318DA">
        <w:rPr>
          <w:u w:val="single"/>
        </w:rPr>
        <w:t>vymezení předmětu veřejné zakázky, včetně technických podmínek v podrobnostech nezbytných pro zpracování nabídky, je uvedeno v </w:t>
      </w:r>
      <w:r w:rsidR="004B3629">
        <w:rPr>
          <w:u w:val="single"/>
        </w:rPr>
        <w:t>přílohách</w:t>
      </w:r>
      <w:r w:rsidR="00CE5B02" w:rsidRPr="008318DA">
        <w:rPr>
          <w:u w:val="single"/>
        </w:rPr>
        <w:t xml:space="preserve"> </w:t>
      </w:r>
      <w:r w:rsidRPr="004D4BD0">
        <w:rPr>
          <w:u w:val="single"/>
        </w:rPr>
        <w:t>této zadávací dokumentace</w:t>
      </w:r>
      <w:r w:rsidR="00A9101D" w:rsidRPr="00B966A9">
        <w:rPr>
          <w:u w:val="single"/>
        </w:rPr>
        <w:t>.</w:t>
      </w:r>
    </w:p>
    <w:p w14:paraId="30D662D2" w14:textId="7B417D5F" w:rsidR="00EA4C27" w:rsidRPr="00B966A9" w:rsidRDefault="00EA4C27" w:rsidP="00FD5B0F">
      <w:pPr>
        <w:rPr>
          <w:u w:val="single"/>
        </w:rPr>
      </w:pPr>
    </w:p>
    <w:p w14:paraId="3786A4A9" w14:textId="77777777" w:rsidR="008318DA" w:rsidRDefault="008318DA" w:rsidP="00FD5B0F">
      <w:pPr>
        <w:pStyle w:val="Nadpis2"/>
      </w:pPr>
      <w:r>
        <w:t xml:space="preserve">Klasifikace </w:t>
      </w:r>
      <w:r w:rsidRPr="00FD5B0F">
        <w:t>předmětu</w:t>
      </w:r>
      <w:r>
        <w:t xml:space="preserve"> veřejné zakázky (CPV)</w:t>
      </w:r>
    </w:p>
    <w:p w14:paraId="0432C2E0" w14:textId="77777777" w:rsidR="007617F0" w:rsidRDefault="007617F0" w:rsidP="007617F0">
      <w:pPr>
        <w:spacing w:after="0"/>
        <w:ind w:firstLine="567"/>
        <w:rPr>
          <w:rFonts w:cs="Segoe UI"/>
        </w:rPr>
      </w:pPr>
      <w:r w:rsidRPr="00977CBB">
        <w:rPr>
          <w:rFonts w:cs="Segoe UI"/>
        </w:rPr>
        <w:t xml:space="preserve">kód </w:t>
      </w:r>
      <w:r w:rsidRPr="00D671B5">
        <w:rPr>
          <w:rFonts w:cs="Segoe UI"/>
        </w:rPr>
        <w:t xml:space="preserve">CPV </w:t>
      </w:r>
      <w:r w:rsidRPr="00447111">
        <w:rPr>
          <w:rFonts w:cs="Segoe UI"/>
        </w:rPr>
        <w:t>35125300-2</w:t>
      </w:r>
      <w:r w:rsidRPr="00977CBB">
        <w:rPr>
          <w:rFonts w:cs="Segoe UI"/>
          <w:bCs/>
        </w:rPr>
        <w:t xml:space="preserve"> </w:t>
      </w:r>
      <w:r w:rsidRPr="00983523">
        <w:rPr>
          <w:rFonts w:cs="Segoe UI"/>
        </w:rPr>
        <w:t xml:space="preserve">| </w:t>
      </w:r>
      <w:r w:rsidRPr="00447111">
        <w:rPr>
          <w:rFonts w:cs="Segoe UI"/>
        </w:rPr>
        <w:t>Bezpečnostní kamery</w:t>
      </w:r>
      <w:r w:rsidRPr="00983523" w:rsidDel="00206574">
        <w:rPr>
          <w:rFonts w:cs="Segoe UI"/>
        </w:rPr>
        <w:t xml:space="preserve"> </w:t>
      </w:r>
    </w:p>
    <w:p w14:paraId="2A6AB616" w14:textId="5DA81F55" w:rsidR="007617F0" w:rsidRDefault="007617F0" w:rsidP="007617F0">
      <w:pPr>
        <w:spacing w:after="0"/>
        <w:ind w:firstLine="567"/>
        <w:rPr>
          <w:rFonts w:cs="Segoe UI"/>
        </w:rPr>
      </w:pPr>
      <w:r w:rsidRPr="00915595">
        <w:rPr>
          <w:rFonts w:cs="Segoe UI"/>
        </w:rPr>
        <w:t>kód CPV 35120000-1</w:t>
      </w:r>
      <w:r w:rsidRPr="00915595">
        <w:rPr>
          <w:rFonts w:cs="Segoe UI"/>
          <w:bCs/>
        </w:rPr>
        <w:t xml:space="preserve"> </w:t>
      </w:r>
      <w:r w:rsidRPr="00915595">
        <w:rPr>
          <w:rFonts w:cs="Segoe UI"/>
        </w:rPr>
        <w:t>| Dohlížecí a zabezpečovací systémy a zařízení</w:t>
      </w:r>
    </w:p>
    <w:p w14:paraId="21516403" w14:textId="08AC0B70" w:rsidR="00AC44F2" w:rsidRPr="008318DA" w:rsidRDefault="00AC44F2" w:rsidP="007617F0">
      <w:pPr>
        <w:spacing w:after="0"/>
        <w:ind w:firstLine="567"/>
        <w:rPr>
          <w:rFonts w:cs="Segoe UI"/>
        </w:rPr>
      </w:pPr>
      <w:r w:rsidRPr="00915595">
        <w:rPr>
          <w:rFonts w:cs="Segoe UI"/>
        </w:rPr>
        <w:lastRenderedPageBreak/>
        <w:t xml:space="preserve">kód CPV </w:t>
      </w:r>
      <w:r w:rsidRPr="00AC44F2">
        <w:rPr>
          <w:rFonts w:cs="Segoe UI"/>
        </w:rPr>
        <w:t>72260000-5</w:t>
      </w:r>
      <w:r>
        <w:rPr>
          <w:rFonts w:cs="Segoe UI"/>
        </w:rPr>
        <w:t xml:space="preserve"> </w:t>
      </w:r>
      <w:r w:rsidRPr="00915595">
        <w:rPr>
          <w:rFonts w:cs="Segoe UI"/>
        </w:rPr>
        <w:t xml:space="preserve">| </w:t>
      </w:r>
      <w:r w:rsidRPr="00AC44F2">
        <w:rPr>
          <w:rFonts w:cs="Segoe UI"/>
        </w:rPr>
        <w:t>Služby programového vybavení</w:t>
      </w:r>
    </w:p>
    <w:p w14:paraId="00B0ECF0" w14:textId="77777777" w:rsidR="00533767" w:rsidRPr="00D671B5" w:rsidRDefault="00533767" w:rsidP="00FD5B0F">
      <w:pPr>
        <w:pStyle w:val="Nadpis2"/>
      </w:pPr>
      <w:r w:rsidRPr="00FD5B0F">
        <w:t>Předpokládaná</w:t>
      </w:r>
      <w:r w:rsidRPr="00983523">
        <w:t xml:space="preserve"> hodnota </w:t>
      </w:r>
      <w:r w:rsidRPr="00D671B5">
        <w:t>veřejné zakázky</w:t>
      </w:r>
    </w:p>
    <w:p w14:paraId="24D10F1B" w14:textId="4F2C61CF" w:rsidR="00DC3993" w:rsidRPr="00983523" w:rsidRDefault="00E219EF" w:rsidP="00DC3993">
      <w:r w:rsidRPr="00E219EF">
        <w:rPr>
          <w:bCs/>
        </w:rPr>
        <w:t xml:space="preserve">Předpokládaná hodnota veřejné zakázky určená postupem podle </w:t>
      </w:r>
      <w:proofErr w:type="spellStart"/>
      <w:r w:rsidRPr="00E219EF">
        <w:rPr>
          <w:bCs/>
        </w:rPr>
        <w:t>ust</w:t>
      </w:r>
      <w:proofErr w:type="spellEnd"/>
      <w:r w:rsidRPr="00E219EF">
        <w:rPr>
          <w:bCs/>
        </w:rPr>
        <w:t xml:space="preserve">. § 16 a násl. ZZVZ činí </w:t>
      </w:r>
      <w:r>
        <w:rPr>
          <w:bCs/>
        </w:rPr>
        <w:t>35.000.000</w:t>
      </w:r>
      <w:r w:rsidRPr="00E219EF">
        <w:rPr>
          <w:bCs/>
        </w:rPr>
        <w:t xml:space="preserve"> Kč bez DPH včetně předpokládané hodnoty vyhrazeného plnění (opčního práva) dle odst. </w:t>
      </w:r>
      <w:r>
        <w:rPr>
          <w:bCs/>
        </w:rPr>
        <w:t>3.4</w:t>
      </w:r>
      <w:r w:rsidRPr="00E219EF">
        <w:rPr>
          <w:bCs/>
        </w:rPr>
        <w:t xml:space="preserve"> zadávací dokumentace; předpokládaná hodnota vyhrazeného (opčního) plnění činí </w:t>
      </w:r>
      <w:r>
        <w:rPr>
          <w:bCs/>
        </w:rPr>
        <w:t>5.000.000</w:t>
      </w:r>
      <w:r w:rsidRPr="00E219EF">
        <w:rPr>
          <w:bCs/>
        </w:rPr>
        <w:t xml:space="preserve"> Kč bez DPH.</w:t>
      </w:r>
    </w:p>
    <w:p w14:paraId="0A1335B8" w14:textId="6C47A68B" w:rsidR="00B74995" w:rsidRPr="00E219EF" w:rsidRDefault="00915595" w:rsidP="00B74995">
      <w:pPr>
        <w:pStyle w:val="Nadpis2"/>
      </w:pPr>
      <w:r w:rsidRPr="00E219EF">
        <w:t>Vyhrazen</w:t>
      </w:r>
      <w:r w:rsidR="001E7835" w:rsidRPr="00E219EF">
        <w:t>é</w:t>
      </w:r>
      <w:r w:rsidRPr="00E219EF">
        <w:t xml:space="preserve"> změn</w:t>
      </w:r>
      <w:r w:rsidR="001E7835" w:rsidRPr="00E219EF">
        <w:t>y</w:t>
      </w:r>
      <w:r w:rsidRPr="00E219EF">
        <w:t xml:space="preserve"> závazku</w:t>
      </w:r>
    </w:p>
    <w:p w14:paraId="363D400E" w14:textId="68BB4B89" w:rsidR="009B49D7" w:rsidRPr="00E219EF" w:rsidRDefault="003F00E6" w:rsidP="009B49D7">
      <w:r w:rsidRPr="00E219EF">
        <w:t>Zadavatel si v souladu s § 100 odst. 1 ZZVZ vyhrazuje možnost snížit počet vozidel, jež mají být vybaveny kamerovým systémem se záznamem</w:t>
      </w:r>
      <w:del w:id="48" w:author="Milan Friedrich" w:date="2022-12-23T15:12:00Z">
        <w:r w:rsidR="001762FE" w:rsidDel="004014B3">
          <w:delText xml:space="preserve">, a </w:delText>
        </w:r>
        <w:r w:rsidR="001762FE" w:rsidDel="004014B3">
          <w:rPr>
            <w:szCs w:val="22"/>
          </w:rPr>
          <w:delText>to zejména z důvodu vyřazení vozidla kvůli poškození při dopravní nehodě nebo jiné mimořádné události či při obnově vozového parku</w:delText>
        </w:r>
      </w:del>
      <w:r w:rsidRPr="00E219EF">
        <w:t xml:space="preserve">. Bližší podmínky jsou upraveny v odst. 2.4 </w:t>
      </w:r>
      <w:r w:rsidR="004855D1" w:rsidRPr="00E219EF">
        <w:t>přílohy č. 2 zadávací dokumentace (Obchodní podmínky)</w:t>
      </w:r>
      <w:r w:rsidRPr="00E219EF">
        <w:t>.</w:t>
      </w:r>
    </w:p>
    <w:p w14:paraId="5D20B76E" w14:textId="026E02DA" w:rsidR="003F00E6" w:rsidRDefault="003F00E6" w:rsidP="009B49D7">
      <w:r w:rsidRPr="00E219EF">
        <w:t xml:space="preserve">Zadavatel si v souladu s § 100 odst. 3 ZZVZ vyhrazuje možnost využít jednací řízení bez uveřejnění </w:t>
      </w:r>
      <w:r w:rsidR="00A51C86">
        <w:t>a vyzvat dodavatele k podání nabídky na</w:t>
      </w:r>
      <w:r w:rsidRPr="00E219EF">
        <w:t xml:space="preserve"> poskytnutí</w:t>
      </w:r>
      <w:r w:rsidR="00E219EF" w:rsidRPr="00E219EF">
        <w:t xml:space="preserve"> obdobných</w:t>
      </w:r>
      <w:r w:rsidRPr="00E219EF">
        <w:t xml:space="preserve"> služeb</w:t>
      </w:r>
      <w:r w:rsidR="00A51C86">
        <w:t xml:space="preserve"> spočívajících v napojení, instalaci a integraci kamerového systému zadavatele do VMS </w:t>
      </w:r>
      <w:r w:rsidR="00A51C86" w:rsidRPr="00A51C86">
        <w:t>Městského integrovaného kamerového systému Městské policie Ostrava (GENETEC)</w:t>
      </w:r>
      <w:r w:rsidR="00A51C86">
        <w:t>, a to za předpokladu, že budou splněny</w:t>
      </w:r>
      <w:r w:rsidR="001762FE">
        <w:t xml:space="preserve"> veškeré</w:t>
      </w:r>
      <w:r w:rsidR="00A51C86">
        <w:t xml:space="preserve"> zákonné podmínky pro </w:t>
      </w:r>
      <w:r w:rsidR="001762FE">
        <w:t>takový</w:t>
      </w:r>
      <w:r w:rsidR="00A51C86">
        <w:t xml:space="preserve"> postup. Smyslem napojení</w:t>
      </w:r>
      <w:r w:rsidR="00A97EC4">
        <w:t xml:space="preserve"> a integrace</w:t>
      </w:r>
      <w:r w:rsidR="00A51C86">
        <w:t xml:space="preserve"> je umožnit Městské policii Ostrava využít kamerový systém ve vozidlech zadavatele</w:t>
      </w:r>
      <w:r w:rsidR="00FF71D3">
        <w:t xml:space="preserve"> zejm. za účelem zabezpečování místních záležitostí veřejného pořádku a </w:t>
      </w:r>
      <w:r w:rsidR="001762FE">
        <w:t>zvýšení bezpečnosti</w:t>
      </w:r>
      <w:r w:rsidR="00FF71D3">
        <w:t xml:space="preserve"> osob a majetku</w:t>
      </w:r>
      <w:r w:rsidR="00A51C86">
        <w:t xml:space="preserve">. Zadavatel pro vyloučení jakýchkoliv pochybností uvádí, že dodavatel v okamžiku podání nabídky na </w:t>
      </w:r>
      <w:r w:rsidR="00FF71D3">
        <w:t xml:space="preserve">tuto veřejnou zakázku nemusí předkládat nabídku ani cenovou kalkulaci na opční plnění </w:t>
      </w:r>
      <w:r w:rsidR="001762FE">
        <w:t>spočívající v napojení na kamerový systém Městské policie Ostrava</w:t>
      </w:r>
      <w:r w:rsidR="00FF71D3">
        <w:t>; k případnému podání nabídky na</w:t>
      </w:r>
      <w:r w:rsidR="001762FE">
        <w:t xml:space="preserve"> toto</w:t>
      </w:r>
      <w:r w:rsidR="00FF71D3">
        <w:t xml:space="preserve"> opční plnění bude v budoucnu vyzván v souladu se ZZVZ.</w:t>
      </w:r>
    </w:p>
    <w:p w14:paraId="340F2DF6" w14:textId="594C9A98" w:rsidR="00750B84" w:rsidRDefault="00750B84" w:rsidP="00750B84">
      <w:pPr>
        <w:pStyle w:val="Nadpis2"/>
      </w:pPr>
      <w:r w:rsidRPr="00750B84">
        <w:t>Zásady odpovědného zadávání</w:t>
      </w:r>
    </w:p>
    <w:p w14:paraId="6AD3A0FE" w14:textId="0602189D" w:rsidR="00750B84" w:rsidRPr="00750B84" w:rsidRDefault="00750B84" w:rsidP="00750B84">
      <w:r>
        <w:t>Z</w:t>
      </w:r>
      <w:r w:rsidRPr="00D8146C">
        <w:t xml:space="preserve">adavatel v textu </w:t>
      </w:r>
      <w:r>
        <w:t>zadávací dokumentace včetně jejích příloh</w:t>
      </w:r>
      <w:r w:rsidRPr="00D8146C">
        <w:t xml:space="preserve"> zohlednil zásady odpovědného zadávání veřejných zakázek ve smyslu § 6 odst. 4 ZZVZ</w:t>
      </w:r>
      <w:r>
        <w:t>.</w:t>
      </w:r>
    </w:p>
    <w:p w14:paraId="16A47755" w14:textId="77777777" w:rsidR="00293F90" w:rsidRPr="00B966A9" w:rsidRDefault="00D8088F" w:rsidP="00FD5B0F">
      <w:pPr>
        <w:pStyle w:val="Nadpis1"/>
      </w:pPr>
      <w:bookmarkStart w:id="49" w:name="_Toc115337702"/>
      <w:r>
        <w:t>DOBA (čAS)</w:t>
      </w:r>
      <w:r w:rsidR="00261955" w:rsidRPr="00B966A9">
        <w:t xml:space="preserve"> PLNĚNÍ VEŘEJNÉ ZAKÁZKY</w:t>
      </w:r>
      <w:bookmarkEnd w:id="49"/>
    </w:p>
    <w:p w14:paraId="16F7203D" w14:textId="20BD393C" w:rsidR="003E072D" w:rsidRDefault="004855D1" w:rsidP="003E072D">
      <w:r w:rsidRPr="00134F19">
        <w:t xml:space="preserve">Dodavatel </w:t>
      </w:r>
      <w:r>
        <w:t>zahájí</w:t>
      </w:r>
      <w:r w:rsidRPr="00134F19">
        <w:t xml:space="preserve"> plnění veřejné zakázky bezodkladně po nabytí účinnosti smluv na plnění veřejné zakázky. Bližší podrobnosti jsou stanoveny v příloze č. </w:t>
      </w:r>
      <w:r>
        <w:t>2</w:t>
      </w:r>
      <w:r w:rsidRPr="00134F19">
        <w:t xml:space="preserve"> zadávací dokumentace</w:t>
      </w:r>
      <w:r>
        <w:t xml:space="preserve"> (Obchodní podmínky) a v příloze č. </w:t>
      </w:r>
      <w:r w:rsidR="00332545">
        <w:t>6</w:t>
      </w:r>
      <w:r>
        <w:t xml:space="preserve"> zadávací dokumentace (SLA)</w:t>
      </w:r>
      <w:r w:rsidRPr="00134F19">
        <w:t>.</w:t>
      </w:r>
      <w:r w:rsidR="00F7540D">
        <w:t xml:space="preserve"> </w:t>
      </w:r>
    </w:p>
    <w:p w14:paraId="385E97ED" w14:textId="1AE3245F" w:rsidR="00293F90" w:rsidRPr="00B6128D" w:rsidRDefault="00261955" w:rsidP="003E072D">
      <w:pPr>
        <w:pStyle w:val="Nadpis1"/>
      </w:pPr>
      <w:bookmarkStart w:id="50" w:name="_Toc115337703"/>
      <w:r w:rsidRPr="00FD5B0F">
        <w:lastRenderedPageBreak/>
        <w:t>PROHLÍDKA</w:t>
      </w:r>
      <w:r w:rsidRPr="00B6128D">
        <w:t xml:space="preserve"> MÍSTA PLNĚNÍ</w:t>
      </w:r>
      <w:bookmarkEnd w:id="50"/>
    </w:p>
    <w:p w14:paraId="7E7760EE" w14:textId="404BE8B8" w:rsidR="000815A2" w:rsidRPr="000815A2" w:rsidRDefault="000815A2" w:rsidP="00996DD6">
      <w:pPr>
        <w:rPr>
          <w:iCs/>
        </w:rPr>
      </w:pPr>
      <w:bookmarkStart w:id="51" w:name="_Toc451612666"/>
      <w:r w:rsidRPr="000E36E9">
        <w:t>Prohlídka</w:t>
      </w:r>
      <w:r>
        <w:t xml:space="preserve"> trolejbusů a autobusů</w:t>
      </w:r>
      <w:r w:rsidRPr="000E36E9">
        <w:t xml:space="preserve"> se uskuteční </w:t>
      </w:r>
      <w:r w:rsidRPr="000815A2">
        <w:rPr>
          <w:b/>
          <w:bCs/>
        </w:rPr>
        <w:t xml:space="preserve">dne </w:t>
      </w:r>
      <w:r w:rsidRPr="000815A2">
        <w:rPr>
          <w:rFonts w:cs="Segoe UI"/>
          <w:b/>
          <w:bCs/>
          <w:color w:val="000000"/>
        </w:rPr>
        <w:t>7. 12. 2022</w:t>
      </w:r>
      <w:r>
        <w:t>.</w:t>
      </w:r>
      <w:r w:rsidRPr="000E36E9">
        <w:t xml:space="preserve"> Sraz účastníků prohlídky </w:t>
      </w:r>
      <w:r>
        <w:t>trolejbusů a autobusů</w:t>
      </w:r>
      <w:r w:rsidRPr="000E36E9">
        <w:t xml:space="preserve"> </w:t>
      </w:r>
      <w:r w:rsidRPr="004855D1">
        <w:t>je v</w:t>
      </w:r>
      <w:r>
        <w:t> </w:t>
      </w:r>
      <w:r w:rsidRPr="000815A2">
        <w:rPr>
          <w:rFonts w:cs="Segoe UI"/>
          <w:b/>
          <w:color w:val="000000"/>
        </w:rPr>
        <w:t>10:00</w:t>
      </w:r>
      <w:r w:rsidRPr="000815A2">
        <w:rPr>
          <w:b/>
        </w:rPr>
        <w:t xml:space="preserve"> hod</w:t>
      </w:r>
      <w:r w:rsidRPr="000E36E9">
        <w:t xml:space="preserve">. </w:t>
      </w:r>
      <w:r>
        <w:t>na adrese Sokolská 3243/64, 702 00 Ostrava – Moravská Ostrava</w:t>
      </w:r>
      <w:r w:rsidRPr="000E36E9">
        <w:t>.</w:t>
      </w:r>
    </w:p>
    <w:p w14:paraId="0B865F33" w14:textId="1CF502C1" w:rsidR="00996DD6" w:rsidRDefault="00996DD6" w:rsidP="00996DD6">
      <w:pPr>
        <w:rPr>
          <w:iCs/>
        </w:rPr>
      </w:pPr>
      <w:r w:rsidRPr="000E36E9">
        <w:t xml:space="preserve">Prohlídka </w:t>
      </w:r>
      <w:r w:rsidR="00C35785">
        <w:t>tramvají</w:t>
      </w:r>
      <w:r w:rsidRPr="000E36E9">
        <w:t xml:space="preserve"> se uskuteční </w:t>
      </w:r>
      <w:r w:rsidRPr="000815A2">
        <w:rPr>
          <w:b/>
          <w:bCs/>
        </w:rPr>
        <w:t xml:space="preserve">dne </w:t>
      </w:r>
      <w:r w:rsidR="000815A2" w:rsidRPr="000815A2">
        <w:rPr>
          <w:rFonts w:cs="Segoe UI"/>
          <w:b/>
          <w:bCs/>
          <w:color w:val="000000"/>
        </w:rPr>
        <w:t>7. 12. 2022</w:t>
      </w:r>
      <w:r>
        <w:t>.</w:t>
      </w:r>
      <w:r w:rsidRPr="000E36E9">
        <w:t xml:space="preserve"> Sraz účastníků prohlídky </w:t>
      </w:r>
      <w:r w:rsidR="004855D1">
        <w:t>tramvají</w:t>
      </w:r>
      <w:r w:rsidRPr="000E36E9">
        <w:t xml:space="preserve"> je v</w:t>
      </w:r>
      <w:r w:rsidR="004855D1">
        <w:t> </w:t>
      </w:r>
      <w:r w:rsidR="000815A2" w:rsidRPr="000815A2">
        <w:rPr>
          <w:rFonts w:cs="Segoe UI"/>
          <w:b/>
          <w:color w:val="000000"/>
        </w:rPr>
        <w:t>11</w:t>
      </w:r>
      <w:r w:rsidR="004855D1" w:rsidRPr="000815A2">
        <w:rPr>
          <w:rFonts w:cs="Segoe UI"/>
          <w:b/>
          <w:color w:val="000000"/>
        </w:rPr>
        <w:t>:</w:t>
      </w:r>
      <w:r w:rsidR="000815A2" w:rsidRPr="000815A2">
        <w:rPr>
          <w:rFonts w:cs="Segoe UI"/>
          <w:b/>
          <w:color w:val="000000"/>
        </w:rPr>
        <w:t>00</w:t>
      </w:r>
      <w:r w:rsidRPr="000815A2">
        <w:rPr>
          <w:b/>
        </w:rPr>
        <w:t xml:space="preserve"> hod.</w:t>
      </w:r>
      <w:r w:rsidRPr="000E36E9">
        <w:t xml:space="preserve"> před </w:t>
      </w:r>
      <w:r w:rsidRPr="00A553E7">
        <w:t xml:space="preserve">vrátnicí </w:t>
      </w:r>
      <w:r>
        <w:t xml:space="preserve">areálu tramvaje Moravská Ostrava, ulice </w:t>
      </w:r>
      <w:r w:rsidRPr="0049335C">
        <w:t>Plynární 3345/20, 702 00 Ostrava – Moravská Ostrava</w:t>
      </w:r>
      <w:r w:rsidRPr="000E36E9">
        <w:t>.</w:t>
      </w:r>
      <w:r>
        <w:t xml:space="preserve"> </w:t>
      </w:r>
    </w:p>
    <w:p w14:paraId="3CFECFEA" w14:textId="3D7F0DEB" w:rsidR="00996DD6" w:rsidRPr="00240AA8" w:rsidRDefault="004855D1" w:rsidP="00996DD6">
      <w:r w:rsidRPr="004855D1">
        <w:t xml:space="preserve">Prohlídka místa plnění </w:t>
      </w:r>
      <w:proofErr w:type="gramStart"/>
      <w:r w:rsidRPr="004855D1">
        <w:t>slouží</w:t>
      </w:r>
      <w:proofErr w:type="gramEnd"/>
      <w:r w:rsidRPr="004855D1">
        <w:t xml:space="preserve"> k seznámení dodavatelů s místem budoucího plnění. Při prohlídce místa plnění mohou zástupci dodavatelů vznášet dotazy, ale odpovědi na ně v ústní podobě mají pouze informativní charakter a není možné dovolávat se jejich závaznosti. Uvedeným není dotčeno oprávnění dodavatele požadovat vysvětlení zadávací dokumentace dle čl. </w:t>
      </w:r>
      <w:proofErr w:type="gramStart"/>
      <w:r>
        <w:t>13</w:t>
      </w:r>
      <w:r w:rsidRPr="004855D1">
        <w:t xml:space="preserve">  této</w:t>
      </w:r>
      <w:proofErr w:type="gramEnd"/>
      <w:r w:rsidRPr="004855D1">
        <w:t xml:space="preserve"> zadávací dokumentace.</w:t>
      </w:r>
    </w:p>
    <w:p w14:paraId="69B207F8" w14:textId="77777777" w:rsidR="008E0F58" w:rsidRPr="00FD5B0F" w:rsidRDefault="00261955" w:rsidP="00FD5B0F">
      <w:pPr>
        <w:pStyle w:val="Nadpis1"/>
      </w:pPr>
      <w:bookmarkStart w:id="52" w:name="_Toc115337704"/>
      <w:r w:rsidRPr="00FD5B0F">
        <w:t>POŽADAVKY ZADAVATELE NA KVALIFIKACI</w:t>
      </w:r>
      <w:bookmarkEnd w:id="51"/>
      <w:bookmarkEnd w:id="52"/>
    </w:p>
    <w:p w14:paraId="6DE8B153" w14:textId="77777777" w:rsidR="008E0F58" w:rsidRPr="00C65158" w:rsidRDefault="008E0F58" w:rsidP="00FD5B0F">
      <w:r w:rsidRPr="0034651B">
        <w:t>Kvalifikovaným pro plnění veřejné zakázky je v soulad</w:t>
      </w:r>
      <w:r w:rsidRPr="007B449A">
        <w:t xml:space="preserve">u s </w:t>
      </w:r>
      <w:proofErr w:type="spellStart"/>
      <w:r w:rsidRPr="007B449A">
        <w:t>ust</w:t>
      </w:r>
      <w:proofErr w:type="spellEnd"/>
      <w:r w:rsidRPr="007B449A">
        <w:t xml:space="preserve">. § </w:t>
      </w:r>
      <w:r w:rsidR="00914556" w:rsidRPr="00243E6C">
        <w:t>73 a</w:t>
      </w:r>
      <w:r w:rsidR="00AB489F" w:rsidRPr="00243E6C">
        <w:t xml:space="preserve"> </w:t>
      </w:r>
      <w:r w:rsidR="00914556" w:rsidRPr="00243E6C">
        <w:t>n</w:t>
      </w:r>
      <w:r w:rsidR="00AB489F" w:rsidRPr="00602737">
        <w:t>ásl</w:t>
      </w:r>
      <w:r w:rsidR="00914556" w:rsidRPr="00BA24B3">
        <w:t>.</w:t>
      </w:r>
      <w:r w:rsidRPr="00B75D5C">
        <w:t xml:space="preserve"> Z</w:t>
      </w:r>
      <w:r w:rsidR="00914556" w:rsidRPr="00B75D5C">
        <w:t>Z</w:t>
      </w:r>
      <w:r w:rsidRPr="00B75D5C">
        <w:t>VZ dodavatel, který</w:t>
      </w:r>
      <w:r w:rsidR="00110AFB" w:rsidRPr="00B75D5C">
        <w:t xml:space="preserve"> prokáže splnění požadavků</w:t>
      </w:r>
      <w:r w:rsidRPr="00C65158">
        <w:t>:</w:t>
      </w:r>
    </w:p>
    <w:p w14:paraId="12E79D23" w14:textId="5699CA03" w:rsidR="008E0F58" w:rsidRPr="00785416" w:rsidRDefault="004014B3" w:rsidP="00A214D5">
      <w:pPr>
        <w:pStyle w:val="Odstavecseseznamem"/>
        <w:numPr>
          <w:ilvl w:val="0"/>
          <w:numId w:val="15"/>
        </w:numPr>
      </w:pPr>
      <w:hyperlink w:anchor="_Základní_kvalifikační_předpoklady" w:history="1">
        <w:r w:rsidR="00914556" w:rsidRPr="0021039D">
          <w:rPr>
            <w:rStyle w:val="Hypertextovodkaz"/>
            <w:rFonts w:cs="Segoe UI"/>
          </w:rPr>
          <w:t>základní</w:t>
        </w:r>
      </w:hyperlink>
      <w:r w:rsidR="00914556" w:rsidRPr="00D671B5">
        <w:t xml:space="preserve"> způsobilost</w:t>
      </w:r>
      <w:r w:rsidR="00D74E2F" w:rsidRPr="00D671B5">
        <w:t>i</w:t>
      </w:r>
      <w:r w:rsidR="008E0F58" w:rsidRPr="00977CBB">
        <w:t xml:space="preserve"> podle </w:t>
      </w:r>
      <w:proofErr w:type="spellStart"/>
      <w:r w:rsidR="008E0F58" w:rsidRPr="00977CBB">
        <w:t>ust</w:t>
      </w:r>
      <w:proofErr w:type="spellEnd"/>
      <w:r w:rsidR="008E0F58" w:rsidRPr="00977CBB">
        <w:t>. §</w:t>
      </w:r>
      <w:r w:rsidR="00D32D84">
        <w:t xml:space="preserve"> </w:t>
      </w:r>
      <w:r w:rsidR="00B90676" w:rsidRPr="00F301ED">
        <w:t>74 a</w:t>
      </w:r>
      <w:r w:rsidR="008E0F58" w:rsidRPr="00983523">
        <w:t xml:space="preserve"> </w:t>
      </w:r>
      <w:r w:rsidR="00B90676" w:rsidRPr="00983523">
        <w:t>§</w:t>
      </w:r>
      <w:r w:rsidR="00D32D84">
        <w:t xml:space="preserve"> </w:t>
      </w:r>
      <w:r w:rsidR="00914556" w:rsidRPr="008318DA">
        <w:t>75</w:t>
      </w:r>
      <w:r w:rsidR="008E0F58" w:rsidRPr="008318DA">
        <w:t xml:space="preserve"> Z</w:t>
      </w:r>
      <w:r w:rsidR="00914556" w:rsidRPr="008318DA">
        <w:t>Z</w:t>
      </w:r>
      <w:r w:rsidR="008E0F58" w:rsidRPr="008318DA">
        <w:t>VZ</w:t>
      </w:r>
      <w:r w:rsidR="00455344" w:rsidRPr="008318DA">
        <w:t xml:space="preserve"> (odst. </w:t>
      </w:r>
      <w:r w:rsidR="00455344" w:rsidRPr="00785416">
        <w:fldChar w:fldCharType="begin"/>
      </w:r>
      <w:r w:rsidR="00455344" w:rsidRPr="00785416">
        <w:instrText xml:space="preserve"> REF _Ref519076842 \r \h </w:instrText>
      </w:r>
      <w:r w:rsidR="00D671B5">
        <w:instrText xml:space="preserve"> \* MERGEFORMAT </w:instrText>
      </w:r>
      <w:r w:rsidR="00455344" w:rsidRPr="00785416">
        <w:fldChar w:fldCharType="separate"/>
      </w:r>
      <w:r w:rsidR="00CD6CA4">
        <w:t>6.1</w:t>
      </w:r>
      <w:r w:rsidR="00455344" w:rsidRPr="00785416">
        <w:fldChar w:fldCharType="end"/>
      </w:r>
      <w:r w:rsidR="00455344" w:rsidRPr="00785416">
        <w:t>)</w:t>
      </w:r>
      <w:r w:rsidR="008E0F58" w:rsidRPr="00785416">
        <w:t>,</w:t>
      </w:r>
    </w:p>
    <w:p w14:paraId="5A84156A" w14:textId="2B28445A" w:rsidR="00DD282D" w:rsidRPr="00785416" w:rsidRDefault="004014B3" w:rsidP="00A214D5">
      <w:pPr>
        <w:pStyle w:val="Odstavecseseznamem"/>
        <w:numPr>
          <w:ilvl w:val="0"/>
          <w:numId w:val="15"/>
        </w:numPr>
      </w:pPr>
      <w:hyperlink w:anchor="_Profesní_kvalifikační_předpoklady" w:history="1">
        <w:r w:rsidR="008E0F58" w:rsidRPr="0021039D">
          <w:rPr>
            <w:rStyle w:val="Hypertextovodkaz"/>
            <w:rFonts w:cs="Segoe UI"/>
          </w:rPr>
          <w:t>profesní</w:t>
        </w:r>
        <w:r w:rsidR="008E0F58" w:rsidRPr="00313C03">
          <w:rPr>
            <w:rStyle w:val="Hypertextovodkaz"/>
            <w:rFonts w:cs="Segoe UI"/>
            <w:u w:val="none"/>
          </w:rPr>
          <w:t xml:space="preserve"> </w:t>
        </w:r>
      </w:hyperlink>
      <w:r w:rsidR="00914556" w:rsidRPr="00D671B5">
        <w:t>způsobilost</w:t>
      </w:r>
      <w:r w:rsidR="00D74E2F" w:rsidRPr="00D671B5">
        <w:t>i</w:t>
      </w:r>
      <w:r w:rsidR="008E0F58" w:rsidRPr="00977CBB">
        <w:t xml:space="preserve"> </w:t>
      </w:r>
      <w:r w:rsidR="008E0F58" w:rsidRPr="00F301ED">
        <w:t xml:space="preserve">podle </w:t>
      </w:r>
      <w:proofErr w:type="spellStart"/>
      <w:r w:rsidR="008E0F58" w:rsidRPr="00F301ED">
        <w:t>ust</w:t>
      </w:r>
      <w:proofErr w:type="spellEnd"/>
      <w:r w:rsidR="008E0F58" w:rsidRPr="00F301ED">
        <w:t xml:space="preserve">. § </w:t>
      </w:r>
      <w:r w:rsidR="00914556" w:rsidRPr="00983523">
        <w:t>77</w:t>
      </w:r>
      <w:r w:rsidR="008E0F58" w:rsidRPr="00983523">
        <w:t xml:space="preserve"> Z</w:t>
      </w:r>
      <w:r w:rsidR="00914556" w:rsidRPr="00983523">
        <w:t>Z</w:t>
      </w:r>
      <w:r w:rsidR="005A74E5" w:rsidRPr="008318DA">
        <w:t>VZ</w:t>
      </w:r>
      <w:r w:rsidR="00455344" w:rsidRPr="008318DA">
        <w:t xml:space="preserve"> (odst. </w:t>
      </w:r>
      <w:r w:rsidR="00455344" w:rsidRPr="00785416">
        <w:fldChar w:fldCharType="begin"/>
      </w:r>
      <w:r w:rsidR="00455344" w:rsidRPr="00785416">
        <w:instrText xml:space="preserve"> REF _Ref519076862 \r \h </w:instrText>
      </w:r>
      <w:r w:rsidR="00D671B5">
        <w:instrText xml:space="preserve"> \* MERGEFORMAT </w:instrText>
      </w:r>
      <w:r w:rsidR="00455344" w:rsidRPr="00785416">
        <w:fldChar w:fldCharType="separate"/>
      </w:r>
      <w:r w:rsidR="00CD6CA4">
        <w:t>6.2</w:t>
      </w:r>
      <w:r w:rsidR="00455344" w:rsidRPr="00785416">
        <w:fldChar w:fldCharType="end"/>
      </w:r>
      <w:r w:rsidR="00455344" w:rsidRPr="00785416">
        <w:t>),</w:t>
      </w:r>
    </w:p>
    <w:p w14:paraId="18366B36" w14:textId="350E7E07" w:rsidR="0019777B" w:rsidRPr="00785416" w:rsidRDefault="004014B3" w:rsidP="00A214D5">
      <w:pPr>
        <w:pStyle w:val="Odstavecseseznamem"/>
        <w:numPr>
          <w:ilvl w:val="0"/>
          <w:numId w:val="15"/>
        </w:numPr>
      </w:pPr>
      <w:hyperlink w:anchor="_Ekonomická_kvalifikace_dle" w:history="1">
        <w:r w:rsidR="00DD282D" w:rsidRPr="0021039D">
          <w:rPr>
            <w:rStyle w:val="Hypertextovodkaz"/>
            <w:rFonts w:cs="Segoe UI"/>
          </w:rPr>
          <w:t>ekonomick</w:t>
        </w:r>
        <w:r w:rsidR="00D74E2F" w:rsidRPr="0021039D">
          <w:rPr>
            <w:rStyle w:val="Hypertextovodkaz"/>
            <w:rFonts w:cs="Segoe UI"/>
          </w:rPr>
          <w:t>é</w:t>
        </w:r>
      </w:hyperlink>
      <w:r w:rsidR="00DD282D" w:rsidRPr="00785416">
        <w:t xml:space="preserve"> kvalifikac</w:t>
      </w:r>
      <w:r w:rsidR="00D74E2F" w:rsidRPr="00785416">
        <w:t>e</w:t>
      </w:r>
      <w:r w:rsidR="00DD282D" w:rsidRPr="00785416">
        <w:t xml:space="preserve"> podle </w:t>
      </w:r>
      <w:proofErr w:type="spellStart"/>
      <w:r w:rsidR="00DD282D" w:rsidRPr="00785416">
        <w:t>ust</w:t>
      </w:r>
      <w:proofErr w:type="spellEnd"/>
      <w:r w:rsidR="00DD282D" w:rsidRPr="00785416">
        <w:t>. § 78 ZZVZ</w:t>
      </w:r>
      <w:r w:rsidR="00455344" w:rsidRPr="00785416">
        <w:t xml:space="preserve">, je-li požadována (odst. </w:t>
      </w:r>
      <w:r w:rsidR="00455344" w:rsidRPr="00785416">
        <w:fldChar w:fldCharType="begin"/>
      </w:r>
      <w:r w:rsidR="00455344" w:rsidRPr="00785416">
        <w:instrText xml:space="preserve"> REF _Ref519078278 \r \h </w:instrText>
      </w:r>
      <w:r w:rsidR="00D671B5" w:rsidRPr="00785416">
        <w:instrText xml:space="preserve"> \* MERGEFORMAT </w:instrText>
      </w:r>
      <w:r w:rsidR="00455344" w:rsidRPr="00785416">
        <w:fldChar w:fldCharType="separate"/>
      </w:r>
      <w:r w:rsidR="00CD6CA4">
        <w:t>6.3</w:t>
      </w:r>
      <w:r w:rsidR="00455344" w:rsidRPr="00785416">
        <w:fldChar w:fldCharType="end"/>
      </w:r>
      <w:r w:rsidR="00455344" w:rsidRPr="00785416">
        <w:t>)</w:t>
      </w:r>
      <w:r w:rsidR="00DD282D" w:rsidRPr="00785416">
        <w:t xml:space="preserve"> a</w:t>
      </w:r>
    </w:p>
    <w:p w14:paraId="7ABBB913" w14:textId="5D7C3438" w:rsidR="008E0F58" w:rsidRPr="00785416" w:rsidRDefault="004014B3" w:rsidP="00A214D5">
      <w:pPr>
        <w:pStyle w:val="Odstavecseseznamem"/>
        <w:numPr>
          <w:ilvl w:val="0"/>
          <w:numId w:val="15"/>
        </w:numPr>
      </w:pPr>
      <w:hyperlink w:anchor="_Technická_kvalifikace_dle" w:history="1">
        <w:r w:rsidR="00C11869" w:rsidRPr="0021039D">
          <w:rPr>
            <w:rStyle w:val="Hypertextovodkaz"/>
            <w:rFonts w:cs="Segoe UI"/>
          </w:rPr>
          <w:t>technick</w:t>
        </w:r>
        <w:r w:rsidR="00D74E2F" w:rsidRPr="0021039D">
          <w:rPr>
            <w:rStyle w:val="Hypertextovodkaz"/>
            <w:rFonts w:cs="Segoe UI"/>
          </w:rPr>
          <w:t>é</w:t>
        </w:r>
        <w:r w:rsidR="008E0F58" w:rsidRPr="0021039D">
          <w:rPr>
            <w:rStyle w:val="Hypertextovodkaz"/>
            <w:rFonts w:cs="Segoe UI"/>
          </w:rPr>
          <w:t xml:space="preserve"> </w:t>
        </w:r>
      </w:hyperlink>
      <w:r w:rsidR="00C11869" w:rsidRPr="00785416">
        <w:t>kvalifikac</w:t>
      </w:r>
      <w:r w:rsidR="00D74E2F" w:rsidRPr="00785416">
        <w:t>e</w:t>
      </w:r>
      <w:r w:rsidR="008E0F58" w:rsidRPr="00785416">
        <w:t xml:space="preserve"> podle </w:t>
      </w:r>
      <w:proofErr w:type="spellStart"/>
      <w:r w:rsidR="008E0F58" w:rsidRPr="00785416">
        <w:t>ust</w:t>
      </w:r>
      <w:proofErr w:type="spellEnd"/>
      <w:r w:rsidR="008E0F58" w:rsidRPr="00785416">
        <w:t xml:space="preserve">. § </w:t>
      </w:r>
      <w:r w:rsidR="00C11869" w:rsidRPr="00785416">
        <w:t>79</w:t>
      </w:r>
      <w:r w:rsidR="008E0F58" w:rsidRPr="00785416">
        <w:t xml:space="preserve"> Z</w:t>
      </w:r>
      <w:r w:rsidR="00C11869" w:rsidRPr="00785416">
        <w:t>Z</w:t>
      </w:r>
      <w:r w:rsidR="008E0F58" w:rsidRPr="00785416">
        <w:t>VZ</w:t>
      </w:r>
      <w:r w:rsidR="00455344" w:rsidRPr="00785416">
        <w:t>, je-li požadována (odst.</w:t>
      </w:r>
      <w:r w:rsidR="00F07577">
        <w:t xml:space="preserve"> </w:t>
      </w:r>
      <w:r w:rsidR="00F07577">
        <w:fldChar w:fldCharType="begin"/>
      </w:r>
      <w:r w:rsidR="00F07577">
        <w:instrText xml:space="preserve"> REF _Ref519078295 \r \h </w:instrText>
      </w:r>
      <w:r w:rsidR="00F07577">
        <w:fldChar w:fldCharType="separate"/>
      </w:r>
      <w:r w:rsidR="00CD6CA4">
        <w:t>6.4</w:t>
      </w:r>
      <w:r w:rsidR="00F07577">
        <w:fldChar w:fldCharType="end"/>
      </w:r>
      <w:r w:rsidR="00455344" w:rsidRPr="00785416">
        <w:t>)</w:t>
      </w:r>
      <w:r w:rsidR="008E0F58" w:rsidRPr="00785416">
        <w:t>.</w:t>
      </w:r>
    </w:p>
    <w:p w14:paraId="0EB81287" w14:textId="77777777" w:rsidR="00087FD5" w:rsidRPr="008318DA" w:rsidRDefault="008E0F58" w:rsidP="0021039D">
      <w:pPr>
        <w:pStyle w:val="Nadpis2"/>
      </w:pPr>
      <w:bookmarkStart w:id="53" w:name="_Základní_kvalifikační_předpoklady"/>
      <w:bookmarkStart w:id="54" w:name="_Ref519076842"/>
      <w:bookmarkEnd w:id="53"/>
      <w:r w:rsidRPr="0021039D">
        <w:t>Základní</w:t>
      </w:r>
      <w:r w:rsidRPr="00D671B5">
        <w:t xml:space="preserve"> </w:t>
      </w:r>
      <w:r w:rsidR="003901E9" w:rsidRPr="00977CBB">
        <w:t>způ</w:t>
      </w:r>
      <w:r w:rsidR="003901E9" w:rsidRPr="00F301ED">
        <w:t>sobilost</w:t>
      </w:r>
      <w:r w:rsidRPr="00983523">
        <w:t xml:space="preserve"> dle </w:t>
      </w:r>
      <w:proofErr w:type="spellStart"/>
      <w:r w:rsidRPr="00983523">
        <w:t>ust</w:t>
      </w:r>
      <w:proofErr w:type="spellEnd"/>
      <w:r w:rsidRPr="00983523">
        <w:t xml:space="preserve">. § </w:t>
      </w:r>
      <w:r w:rsidR="003901E9" w:rsidRPr="00983523">
        <w:t xml:space="preserve">74 </w:t>
      </w:r>
      <w:r w:rsidRPr="00983523">
        <w:t>Z</w:t>
      </w:r>
      <w:r w:rsidR="003901E9" w:rsidRPr="008318DA">
        <w:t>Z</w:t>
      </w:r>
      <w:r w:rsidRPr="008318DA">
        <w:t>VZ</w:t>
      </w:r>
      <w:bookmarkEnd w:id="54"/>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E0F58" w:rsidRPr="0021039D" w14:paraId="6E2EE9DF" w14:textId="77777777" w:rsidTr="0021039D">
        <w:trPr>
          <w:trHeight w:val="624"/>
          <w:tblHeader/>
        </w:trPr>
        <w:tc>
          <w:tcPr>
            <w:tcW w:w="5315" w:type="dxa"/>
            <w:gridSpan w:val="2"/>
            <w:shd w:val="clear" w:color="auto" w:fill="BFBFBF"/>
          </w:tcPr>
          <w:p w14:paraId="46AB8C00" w14:textId="77777777" w:rsidR="008E0F58" w:rsidRPr="0021039D" w:rsidRDefault="003901E9" w:rsidP="0021039D">
            <w:pPr>
              <w:pStyle w:val="MTLNormalhlavicka"/>
              <w:rPr>
                <w:b/>
              </w:rPr>
            </w:pPr>
            <w:r w:rsidRPr="0021039D">
              <w:rPr>
                <w:b/>
              </w:rPr>
              <w:t>Způsobilým je dodavatel, který</w:t>
            </w:r>
          </w:p>
        </w:tc>
        <w:tc>
          <w:tcPr>
            <w:tcW w:w="3855" w:type="dxa"/>
            <w:shd w:val="clear" w:color="auto" w:fill="BFBFBF"/>
          </w:tcPr>
          <w:p w14:paraId="3E26B65D" w14:textId="77777777" w:rsidR="008E0F58" w:rsidRPr="0021039D" w:rsidRDefault="008E0F58" w:rsidP="0021039D">
            <w:pPr>
              <w:pStyle w:val="MTLNormalhlavicka"/>
              <w:rPr>
                <w:b/>
              </w:rPr>
            </w:pPr>
            <w:r w:rsidRPr="0021039D">
              <w:rPr>
                <w:b/>
              </w:rPr>
              <w:t>Způsob prokázání splnění</w:t>
            </w:r>
            <w:r w:rsidR="00F373F7" w:rsidRPr="0021039D">
              <w:rPr>
                <w:b/>
              </w:rPr>
              <w:t xml:space="preserve"> základní způsobilosti (doklady)</w:t>
            </w:r>
          </w:p>
        </w:tc>
      </w:tr>
      <w:tr w:rsidR="008E0F58" w:rsidRPr="00785416" w14:paraId="6BAB45B0" w14:textId="77777777" w:rsidTr="003156F0">
        <w:tc>
          <w:tcPr>
            <w:tcW w:w="496" w:type="dxa"/>
            <w:vAlign w:val="center"/>
          </w:tcPr>
          <w:p w14:paraId="18CEF2EB" w14:textId="77777777" w:rsidR="008E0F58" w:rsidRPr="00D671B5" w:rsidRDefault="008E0F58" w:rsidP="004D5221">
            <w:pPr>
              <w:pStyle w:val="Textkomente"/>
              <w:spacing w:after="120"/>
              <w:rPr>
                <w:rFonts w:cs="Segoe UI"/>
              </w:rPr>
            </w:pPr>
            <w:r w:rsidRPr="00D671B5">
              <w:rPr>
                <w:rFonts w:cs="Segoe UI"/>
              </w:rPr>
              <w:t>a)</w:t>
            </w:r>
          </w:p>
        </w:tc>
        <w:tc>
          <w:tcPr>
            <w:tcW w:w="4819" w:type="dxa"/>
            <w:vAlign w:val="center"/>
          </w:tcPr>
          <w:p w14:paraId="5649F238" w14:textId="77777777" w:rsidR="003901E9" w:rsidRPr="008318DA" w:rsidRDefault="003901E9" w:rsidP="004D5221">
            <w:pPr>
              <w:pStyle w:val="Textkomente"/>
              <w:spacing w:after="120"/>
              <w:rPr>
                <w:rFonts w:cs="Segoe UI"/>
              </w:rPr>
            </w:pPr>
            <w:r w:rsidRPr="00D671B5">
              <w:rPr>
                <w:rFonts w:cs="Segoe UI"/>
              </w:rPr>
              <w:t>nebyl v zemi svého sídla v posledních 5 letech před zahájením zadávacího řízení pravomocně odsouzen pro trestný čin uvedený v příloze č.</w:t>
            </w:r>
            <w:r w:rsidRPr="00977CBB">
              <w:rPr>
                <w:rFonts w:cs="Segoe UI"/>
              </w:rPr>
              <w:t xml:space="preserve"> 3 </w:t>
            </w:r>
            <w:r w:rsidR="00770C44" w:rsidRPr="00983523">
              <w:rPr>
                <w:rFonts w:cs="Segoe UI"/>
              </w:rPr>
              <w:t>ZZVZ</w:t>
            </w:r>
            <w:r w:rsidRPr="00983523">
              <w:rPr>
                <w:rFonts w:cs="Segoe UI"/>
              </w:rPr>
              <w:t xml:space="preserve"> nebo obdobný trestný čin podle právního řádu země sídla dodavatele; k</w:t>
            </w:r>
            <w:r w:rsidR="00770C44" w:rsidRPr="008318DA">
              <w:rPr>
                <w:rFonts w:cs="Segoe UI"/>
              </w:rPr>
              <w:t> </w:t>
            </w:r>
            <w:r w:rsidRPr="008318DA">
              <w:rPr>
                <w:rFonts w:cs="Segoe UI"/>
              </w:rPr>
              <w:t xml:space="preserve">zahlazeným odsouzením se nepřihlíží; </w:t>
            </w:r>
          </w:p>
          <w:p w14:paraId="6DDE27CE" w14:textId="77777777" w:rsidR="003E1A84" w:rsidRPr="004D4BD0" w:rsidRDefault="00770C44" w:rsidP="004D5221">
            <w:pPr>
              <w:pStyle w:val="Textkomente"/>
              <w:spacing w:after="120"/>
              <w:rPr>
                <w:rFonts w:cs="Segoe UI"/>
              </w:rPr>
            </w:pPr>
            <w:r w:rsidRPr="008318DA">
              <w:rPr>
                <w:rFonts w:cs="Segoe UI"/>
              </w:rPr>
              <w:t>J</w:t>
            </w:r>
            <w:r w:rsidR="003901E9" w:rsidRPr="008318DA">
              <w:rPr>
                <w:rFonts w:cs="Segoe UI"/>
              </w:rPr>
              <w:t xml:space="preserve">de-li o právnickou osobu, musí tuto podmínku splňovat tato právnická osoba a zároveň každý člen statutárního orgánu. </w:t>
            </w:r>
          </w:p>
          <w:p w14:paraId="7EAA0564" w14:textId="77777777" w:rsidR="003901E9" w:rsidRPr="00B966A9" w:rsidRDefault="003901E9" w:rsidP="004D5221">
            <w:pPr>
              <w:pStyle w:val="Textkomente"/>
              <w:spacing w:after="120"/>
              <w:rPr>
                <w:rFonts w:cs="Segoe UI"/>
              </w:rPr>
            </w:pPr>
            <w:r w:rsidRPr="00B966A9">
              <w:rPr>
                <w:rFonts w:cs="Segoe UI"/>
              </w:rPr>
              <w:t xml:space="preserve">Je-li členem statutárního orgánu dodavatele právnická osoba, musí podmínku splňovat tato </w:t>
            </w:r>
            <w:r w:rsidRPr="00B966A9">
              <w:rPr>
                <w:rFonts w:cs="Segoe UI"/>
              </w:rPr>
              <w:lastRenderedPageBreak/>
              <w:t>právnická osoba, každý člen statutárního orgánu této právnické osoby a osoba zastupující tuto právnickou osobu v statutárním orgánu dodavatele;</w:t>
            </w:r>
          </w:p>
          <w:p w14:paraId="5B9DBB65" w14:textId="77777777" w:rsidR="008E0F58" w:rsidRPr="008205DA" w:rsidRDefault="007A3546" w:rsidP="004D5221">
            <w:pPr>
              <w:pStyle w:val="Textkomente"/>
              <w:spacing w:after="120"/>
              <w:rPr>
                <w:rFonts w:cs="Segoe UI"/>
              </w:rPr>
            </w:pPr>
            <w:r w:rsidRPr="00B966A9">
              <w:rPr>
                <w:rFonts w:cs="Segoe UI"/>
              </w:rPr>
              <w:t xml:space="preserve">Pro prokazování kvalifikace prostřednictvím </w:t>
            </w:r>
            <w:r w:rsidRPr="008205DA">
              <w:rPr>
                <w:rFonts w:cs="Segoe UI"/>
              </w:rPr>
              <w:t xml:space="preserve">pobočky závodu platí </w:t>
            </w:r>
            <w:proofErr w:type="spellStart"/>
            <w:r w:rsidRPr="008205DA">
              <w:rPr>
                <w:rFonts w:cs="Segoe UI"/>
              </w:rPr>
              <w:t>ust</w:t>
            </w:r>
            <w:proofErr w:type="spellEnd"/>
            <w:r w:rsidRPr="008205DA">
              <w:rPr>
                <w:rFonts w:cs="Segoe UI"/>
              </w:rPr>
              <w:t xml:space="preserve">. § </w:t>
            </w:r>
            <w:r w:rsidR="003E1A84" w:rsidRPr="008205DA">
              <w:rPr>
                <w:rFonts w:cs="Segoe UI"/>
              </w:rPr>
              <w:t xml:space="preserve">74 odst. 3 </w:t>
            </w:r>
            <w:r w:rsidRPr="008205DA">
              <w:rPr>
                <w:rFonts w:cs="Segoe UI"/>
              </w:rPr>
              <w:t>ZZVZ.</w:t>
            </w:r>
          </w:p>
          <w:p w14:paraId="4D2B0B73" w14:textId="77777777" w:rsidR="0088021D" w:rsidRPr="004E4023" w:rsidRDefault="0088021D" w:rsidP="004D5221">
            <w:pPr>
              <w:pStyle w:val="Textkomente"/>
              <w:spacing w:after="120"/>
              <w:rPr>
                <w:rFonts w:cs="Segoe UI"/>
              </w:rPr>
            </w:pPr>
            <w:r w:rsidRPr="008205DA">
              <w:rPr>
                <w:rFonts w:cs="Segoe UI"/>
              </w:rPr>
              <w:t>Pobočka závodu, která má sídlo na území České republiky</w:t>
            </w:r>
            <w:r w:rsidR="00110AFB" w:rsidRPr="00B6128D">
              <w:rPr>
                <w:rFonts w:cs="Segoe UI"/>
              </w:rPr>
              <w:t>,</w:t>
            </w:r>
            <w:r w:rsidRPr="00240AA8">
              <w:rPr>
                <w:rFonts w:cs="Segoe UI"/>
              </w:rPr>
              <w:t xml:space="preserve"> se podle </w:t>
            </w:r>
            <w:proofErr w:type="spellStart"/>
            <w:r w:rsidRPr="00240AA8">
              <w:rPr>
                <w:rFonts w:cs="Segoe UI"/>
              </w:rPr>
              <w:t>ust</w:t>
            </w:r>
            <w:proofErr w:type="spellEnd"/>
            <w:r w:rsidRPr="00240AA8">
              <w:rPr>
                <w:rFonts w:cs="Segoe UI"/>
              </w:rPr>
              <w:t>. § 5 ZZVZ považuje za dodavatele se sídlem v České republice.</w:t>
            </w:r>
          </w:p>
        </w:tc>
        <w:tc>
          <w:tcPr>
            <w:tcW w:w="3855" w:type="dxa"/>
            <w:vAlign w:val="center"/>
          </w:tcPr>
          <w:p w14:paraId="07631AFD" w14:textId="77777777" w:rsidR="003156F0" w:rsidRPr="00243E6C" w:rsidRDefault="00770C44" w:rsidP="00410B43">
            <w:pPr>
              <w:pStyle w:val="Textkomente"/>
              <w:spacing w:before="60" w:after="60"/>
              <w:rPr>
                <w:rFonts w:cs="Segoe UI"/>
                <w:i/>
              </w:rPr>
            </w:pPr>
            <w:r w:rsidRPr="0034651B">
              <w:rPr>
                <w:rFonts w:cs="Segoe UI"/>
                <w:i/>
              </w:rPr>
              <w:lastRenderedPageBreak/>
              <w:t xml:space="preserve">Výpis </w:t>
            </w:r>
            <w:r w:rsidR="00921AFB" w:rsidRPr="007B449A">
              <w:rPr>
                <w:rFonts w:cs="Segoe UI"/>
                <w:i/>
              </w:rPr>
              <w:t>z evidence Rejstříku trestů pro</w:t>
            </w:r>
          </w:p>
          <w:p w14:paraId="000F1815" w14:textId="77777777" w:rsidR="003156F0" w:rsidRPr="00B75D5C" w:rsidRDefault="003156F0" w:rsidP="00410B43">
            <w:pPr>
              <w:pStyle w:val="Textkomente"/>
              <w:spacing w:before="60" w:after="60"/>
              <w:rPr>
                <w:rFonts w:cs="Segoe UI"/>
                <w:i/>
              </w:rPr>
            </w:pPr>
            <w:r w:rsidRPr="00602737">
              <w:rPr>
                <w:rFonts w:cs="Segoe UI"/>
                <w:i/>
              </w:rPr>
              <w:t xml:space="preserve">- </w:t>
            </w:r>
            <w:r w:rsidR="00276A19" w:rsidRPr="00BA24B3">
              <w:rPr>
                <w:rFonts w:cs="Segoe UI"/>
                <w:i/>
              </w:rPr>
              <w:t xml:space="preserve">každou </w:t>
            </w:r>
            <w:r w:rsidRPr="00B75D5C">
              <w:rPr>
                <w:rFonts w:cs="Segoe UI"/>
                <w:i/>
              </w:rPr>
              <w:t>právnickou osobu a</w:t>
            </w:r>
          </w:p>
          <w:p w14:paraId="5E1B8BA2" w14:textId="77777777" w:rsidR="003156F0" w:rsidRPr="00A62280" w:rsidRDefault="003156F0" w:rsidP="00410B43">
            <w:pPr>
              <w:pStyle w:val="Textkomente"/>
              <w:spacing w:before="60" w:after="60"/>
              <w:rPr>
                <w:rFonts w:cs="Segoe UI"/>
                <w:i/>
              </w:rPr>
            </w:pPr>
            <w:r w:rsidRPr="00B75D5C">
              <w:rPr>
                <w:rFonts w:cs="Segoe UI"/>
                <w:i/>
              </w:rPr>
              <w:t xml:space="preserve">- </w:t>
            </w:r>
            <w:r w:rsidR="00921AFB" w:rsidRPr="00C65158">
              <w:rPr>
                <w:rFonts w:cs="Segoe UI"/>
                <w:i/>
              </w:rPr>
              <w:t>každou fyzi</w:t>
            </w:r>
            <w:r w:rsidR="00921AFB" w:rsidRPr="00163696">
              <w:rPr>
                <w:rFonts w:cs="Segoe UI"/>
                <w:i/>
              </w:rPr>
              <w:t xml:space="preserve">ckou </w:t>
            </w:r>
            <w:r w:rsidRPr="00A62280">
              <w:rPr>
                <w:rFonts w:cs="Segoe UI"/>
                <w:i/>
              </w:rPr>
              <w:t>osobu</w:t>
            </w:r>
            <w:r w:rsidR="00921AFB" w:rsidRPr="00A62280">
              <w:rPr>
                <w:rFonts w:cs="Segoe UI"/>
                <w:i/>
              </w:rPr>
              <w:t>,</w:t>
            </w:r>
          </w:p>
          <w:p w14:paraId="61C8B3EC" w14:textId="77777777" w:rsidR="008E0F58" w:rsidRPr="00C327B5" w:rsidRDefault="00921AFB" w:rsidP="00410B43">
            <w:pPr>
              <w:pStyle w:val="Textkomente"/>
              <w:spacing w:before="60" w:after="60"/>
              <w:rPr>
                <w:rFonts w:cs="Segoe UI"/>
                <w:i/>
              </w:rPr>
            </w:pPr>
            <w:r w:rsidRPr="00C327B5">
              <w:rPr>
                <w:rFonts w:cs="Segoe UI"/>
                <w:i/>
              </w:rPr>
              <w:t>pro niž je dle ZZVZ a zadávacích podmínek vyžadován.</w:t>
            </w:r>
          </w:p>
        </w:tc>
      </w:tr>
      <w:tr w:rsidR="008E0F58" w:rsidRPr="00785416" w14:paraId="2C16BAA5" w14:textId="77777777" w:rsidTr="00B54581">
        <w:tc>
          <w:tcPr>
            <w:tcW w:w="496" w:type="dxa"/>
            <w:vAlign w:val="center"/>
          </w:tcPr>
          <w:p w14:paraId="249D72CA" w14:textId="77777777" w:rsidR="008E0F58" w:rsidRPr="00D671B5" w:rsidRDefault="008E0F58" w:rsidP="004D5221">
            <w:pPr>
              <w:pStyle w:val="Textkomente"/>
              <w:spacing w:after="120"/>
              <w:rPr>
                <w:rFonts w:cs="Segoe UI"/>
              </w:rPr>
            </w:pPr>
            <w:r w:rsidRPr="00D671B5">
              <w:rPr>
                <w:rFonts w:cs="Segoe UI"/>
              </w:rPr>
              <w:t>b)</w:t>
            </w:r>
          </w:p>
        </w:tc>
        <w:tc>
          <w:tcPr>
            <w:tcW w:w="4819" w:type="dxa"/>
            <w:vAlign w:val="center"/>
          </w:tcPr>
          <w:p w14:paraId="474980FB" w14:textId="77777777" w:rsidR="008E0F58" w:rsidRPr="008318DA" w:rsidRDefault="002A1501" w:rsidP="004D5221">
            <w:pPr>
              <w:pStyle w:val="Textkomente"/>
              <w:spacing w:after="120"/>
              <w:rPr>
                <w:rFonts w:cs="Segoe UI"/>
              </w:rPr>
            </w:pPr>
            <w:r w:rsidRPr="00D671B5">
              <w:rPr>
                <w:rFonts w:cs="Segoe UI"/>
              </w:rPr>
              <w:t xml:space="preserve">nemá v České republice </w:t>
            </w:r>
            <w:r w:rsidR="0036060D" w:rsidRPr="00977CBB">
              <w:rPr>
                <w:rFonts w:cs="Segoe UI"/>
              </w:rPr>
              <w:t>ani</w:t>
            </w:r>
            <w:r w:rsidRPr="00F301ED">
              <w:rPr>
                <w:rFonts w:cs="Segoe UI"/>
              </w:rPr>
              <w:t xml:space="preserve"> v zemi svého sídla v</w:t>
            </w:r>
            <w:r w:rsidR="005B35CC" w:rsidRPr="00983523">
              <w:rPr>
                <w:rFonts w:cs="Segoe UI"/>
              </w:rPr>
              <w:t> </w:t>
            </w:r>
            <w:r w:rsidRPr="00983523">
              <w:rPr>
                <w:rFonts w:cs="Segoe UI"/>
              </w:rPr>
              <w:t>evidenci daní zachycen splatný daňový nedoplatek</w:t>
            </w:r>
            <w:r w:rsidR="0032208E" w:rsidRPr="008318DA">
              <w:rPr>
                <w:rFonts w:cs="Segoe UI"/>
              </w:rPr>
              <w:t>;</w:t>
            </w:r>
          </w:p>
        </w:tc>
        <w:tc>
          <w:tcPr>
            <w:tcW w:w="3855" w:type="dxa"/>
            <w:vAlign w:val="center"/>
          </w:tcPr>
          <w:p w14:paraId="69E5EF9A" w14:textId="77777777" w:rsidR="00F979AB" w:rsidRPr="004D4BD0" w:rsidRDefault="00E863F9" w:rsidP="005401F3">
            <w:pPr>
              <w:pStyle w:val="Textkomente"/>
              <w:spacing w:after="120"/>
              <w:rPr>
                <w:rFonts w:cs="Segoe UI"/>
                <w:i/>
              </w:rPr>
            </w:pPr>
            <w:r w:rsidRPr="008318DA">
              <w:rPr>
                <w:rFonts w:cs="Segoe UI"/>
                <w:i/>
              </w:rPr>
              <w:t xml:space="preserve">- </w:t>
            </w:r>
            <w:r w:rsidR="000C7E02" w:rsidRPr="008318DA">
              <w:rPr>
                <w:rFonts w:cs="Segoe UI"/>
                <w:i/>
              </w:rPr>
              <w:t xml:space="preserve">Potvrzení příslušného finančního úřadu </w:t>
            </w:r>
          </w:p>
          <w:p w14:paraId="3525DFA8" w14:textId="77777777" w:rsidR="00E863F9" w:rsidRPr="00B966A9" w:rsidRDefault="000C7E02" w:rsidP="005401F3">
            <w:pPr>
              <w:pStyle w:val="Textkomente"/>
              <w:spacing w:after="120"/>
              <w:rPr>
                <w:rFonts w:cs="Segoe UI"/>
                <w:i/>
              </w:rPr>
            </w:pPr>
            <w:r w:rsidRPr="00B966A9">
              <w:rPr>
                <w:rFonts w:cs="Segoe UI"/>
                <w:i/>
              </w:rPr>
              <w:t xml:space="preserve">a </w:t>
            </w:r>
          </w:p>
          <w:p w14:paraId="0901FB6A" w14:textId="77777777" w:rsidR="008E0F58" w:rsidRPr="00B6128D" w:rsidRDefault="00E863F9" w:rsidP="004B3629">
            <w:pPr>
              <w:pStyle w:val="Textkomente"/>
              <w:spacing w:after="120"/>
              <w:rPr>
                <w:rFonts w:cs="Segoe UI"/>
                <w:i/>
              </w:rPr>
            </w:pPr>
            <w:r w:rsidRPr="00B966A9">
              <w:rPr>
                <w:rFonts w:cs="Segoe UI"/>
                <w:i/>
              </w:rPr>
              <w:t xml:space="preserve">- </w:t>
            </w:r>
            <w:r w:rsidR="001E4710" w:rsidRPr="008205DA">
              <w:rPr>
                <w:rFonts w:cs="Segoe UI"/>
                <w:i/>
              </w:rPr>
              <w:t>Čestné prohlášení</w:t>
            </w:r>
            <w:r w:rsidR="001E4710" w:rsidRPr="008205DA">
              <w:rPr>
                <w:rFonts w:cs="Segoe UI"/>
                <w:bCs/>
                <w:i/>
                <w:iCs/>
              </w:rPr>
              <w:t xml:space="preserve"> </w:t>
            </w:r>
            <w:r w:rsidR="001E4710" w:rsidRPr="008205DA">
              <w:rPr>
                <w:rFonts w:cs="Segoe UI"/>
                <w:i/>
              </w:rPr>
              <w:t xml:space="preserve">dodavatele </w:t>
            </w:r>
            <w:r w:rsidR="000C7E02" w:rsidRPr="008205DA">
              <w:rPr>
                <w:rFonts w:cs="Segoe UI"/>
                <w:i/>
              </w:rPr>
              <w:t>ve vztahu ke spotřební dani</w:t>
            </w:r>
            <w:r w:rsidR="0032208E" w:rsidRPr="00B6128D">
              <w:rPr>
                <w:rFonts w:cs="Segoe UI"/>
                <w:i/>
              </w:rPr>
              <w:t xml:space="preserve">, z něhož jednoznačně vyplývá splnění tohoto kvalifikačního </w:t>
            </w:r>
            <w:r w:rsidR="004B3629">
              <w:rPr>
                <w:rFonts w:cs="Segoe UI"/>
                <w:i/>
              </w:rPr>
              <w:t>požadavku</w:t>
            </w:r>
            <w:r w:rsidR="0032208E" w:rsidRPr="00B6128D">
              <w:rPr>
                <w:rFonts w:cs="Segoe UI"/>
                <w:i/>
              </w:rPr>
              <w:t>.</w:t>
            </w:r>
          </w:p>
        </w:tc>
      </w:tr>
      <w:tr w:rsidR="008E0F58" w:rsidRPr="00785416" w14:paraId="72FB4B61" w14:textId="77777777" w:rsidTr="00B54581">
        <w:tc>
          <w:tcPr>
            <w:tcW w:w="496" w:type="dxa"/>
            <w:vAlign w:val="center"/>
          </w:tcPr>
          <w:p w14:paraId="7F031B10" w14:textId="77777777" w:rsidR="008E0F58" w:rsidRPr="00977CBB" w:rsidRDefault="008E0F58" w:rsidP="004D5221">
            <w:pPr>
              <w:pStyle w:val="Textkomente"/>
              <w:spacing w:after="120"/>
              <w:rPr>
                <w:rFonts w:cs="Segoe UI"/>
              </w:rPr>
            </w:pPr>
            <w:r w:rsidRPr="00977CBB">
              <w:rPr>
                <w:rFonts w:cs="Segoe UI"/>
              </w:rPr>
              <w:t>c)</w:t>
            </w:r>
          </w:p>
        </w:tc>
        <w:tc>
          <w:tcPr>
            <w:tcW w:w="4819" w:type="dxa"/>
            <w:vAlign w:val="center"/>
          </w:tcPr>
          <w:p w14:paraId="35322DD3" w14:textId="77777777" w:rsidR="008E0F58" w:rsidRPr="008318DA" w:rsidRDefault="0032208E" w:rsidP="004D5221">
            <w:pPr>
              <w:pStyle w:val="Textkomente"/>
              <w:spacing w:after="120"/>
              <w:rPr>
                <w:rFonts w:cs="Segoe UI"/>
              </w:rPr>
            </w:pPr>
            <w:r w:rsidRPr="00977CBB">
              <w:rPr>
                <w:rFonts w:cs="Segoe UI"/>
              </w:rPr>
              <w:t xml:space="preserve">nemá v České republice </w:t>
            </w:r>
            <w:r w:rsidR="0036060D" w:rsidRPr="00F301ED">
              <w:rPr>
                <w:rFonts w:cs="Segoe UI"/>
              </w:rPr>
              <w:t>ani</w:t>
            </w:r>
            <w:r w:rsidRPr="00983523">
              <w:rPr>
                <w:rFonts w:cs="Segoe UI"/>
              </w:rPr>
              <w:t xml:space="preserve"> v zemi svého sídla splatný nedoplatek na pojistném nebo na penále na veřejné zdravotní pojištění;</w:t>
            </w:r>
          </w:p>
        </w:tc>
        <w:tc>
          <w:tcPr>
            <w:tcW w:w="3855" w:type="dxa"/>
            <w:vAlign w:val="center"/>
          </w:tcPr>
          <w:p w14:paraId="6114B89D" w14:textId="77777777" w:rsidR="0032208E" w:rsidRPr="008318DA" w:rsidRDefault="008E0F58" w:rsidP="00F373F7">
            <w:pPr>
              <w:pStyle w:val="Textkomente"/>
              <w:spacing w:after="120"/>
              <w:rPr>
                <w:rFonts w:cs="Segoe UI"/>
                <w:i/>
              </w:rPr>
            </w:pPr>
            <w:r w:rsidRPr="008318DA">
              <w:rPr>
                <w:rFonts w:cs="Segoe UI"/>
                <w:i/>
              </w:rPr>
              <w:t xml:space="preserve">Čestné prohlášení dodavatele, z něhož jednoznačně vyplývá splnění tohoto kvalifikačního </w:t>
            </w:r>
            <w:r w:rsidR="00F373F7" w:rsidRPr="008318DA">
              <w:rPr>
                <w:rFonts w:cs="Segoe UI"/>
                <w:i/>
              </w:rPr>
              <w:t>požadavku</w:t>
            </w:r>
            <w:r w:rsidRPr="008318DA">
              <w:rPr>
                <w:rFonts w:cs="Segoe UI"/>
                <w:i/>
              </w:rPr>
              <w:t>.</w:t>
            </w:r>
          </w:p>
        </w:tc>
      </w:tr>
      <w:tr w:rsidR="008E0F58" w:rsidRPr="00785416" w14:paraId="72C6139A" w14:textId="77777777" w:rsidTr="00B54581">
        <w:tc>
          <w:tcPr>
            <w:tcW w:w="496" w:type="dxa"/>
            <w:vAlign w:val="center"/>
          </w:tcPr>
          <w:p w14:paraId="2D87BB1B" w14:textId="77777777" w:rsidR="008E0F58" w:rsidRPr="00977CBB" w:rsidRDefault="008E0F58" w:rsidP="004D5221">
            <w:pPr>
              <w:pStyle w:val="Textkomente"/>
              <w:spacing w:after="120"/>
              <w:rPr>
                <w:rFonts w:cs="Segoe UI"/>
              </w:rPr>
            </w:pPr>
            <w:r w:rsidRPr="00977CBB">
              <w:rPr>
                <w:rFonts w:cs="Segoe UI"/>
              </w:rPr>
              <w:t>d)</w:t>
            </w:r>
          </w:p>
        </w:tc>
        <w:tc>
          <w:tcPr>
            <w:tcW w:w="4819" w:type="dxa"/>
            <w:vAlign w:val="center"/>
          </w:tcPr>
          <w:p w14:paraId="4B21BFD1" w14:textId="77777777" w:rsidR="008E0F58" w:rsidRPr="008318DA" w:rsidRDefault="00B73F99" w:rsidP="004D5221">
            <w:pPr>
              <w:pStyle w:val="Textkomente"/>
              <w:spacing w:after="120"/>
              <w:rPr>
                <w:rFonts w:cs="Segoe UI"/>
              </w:rPr>
            </w:pPr>
            <w:r w:rsidRPr="00977CBB">
              <w:rPr>
                <w:rFonts w:cs="Segoe UI"/>
              </w:rPr>
              <w:t xml:space="preserve">nemá v České republice </w:t>
            </w:r>
            <w:r w:rsidR="0036060D" w:rsidRPr="00F301ED">
              <w:rPr>
                <w:rFonts w:cs="Segoe UI"/>
              </w:rPr>
              <w:t>ani</w:t>
            </w:r>
            <w:r w:rsidRPr="00983523">
              <w:rPr>
                <w:rFonts w:cs="Segoe UI"/>
              </w:rPr>
              <w:t xml:space="preserve"> v zemi svého sídla splatný nedoplatek na pojistném nebo na penále na sociální zabezpečení a příspěvku na státní politiku zaměstnanosti;</w:t>
            </w:r>
          </w:p>
        </w:tc>
        <w:tc>
          <w:tcPr>
            <w:tcW w:w="3855" w:type="dxa"/>
            <w:vAlign w:val="center"/>
          </w:tcPr>
          <w:p w14:paraId="68C899ED" w14:textId="77777777" w:rsidR="008E0F58" w:rsidRPr="008318DA" w:rsidRDefault="00B73F99" w:rsidP="005401F3">
            <w:pPr>
              <w:pStyle w:val="Textkomente"/>
              <w:spacing w:after="120"/>
              <w:rPr>
                <w:rFonts w:cs="Segoe UI"/>
                <w:b/>
                <w:bCs/>
                <w:i/>
                <w:iCs/>
              </w:rPr>
            </w:pPr>
            <w:r w:rsidRPr="008318DA">
              <w:rPr>
                <w:rFonts w:cs="Segoe UI"/>
                <w:i/>
              </w:rPr>
              <w:t>Potvrzení příslušné okresn</w:t>
            </w:r>
            <w:r w:rsidR="004A6061" w:rsidRPr="008318DA">
              <w:rPr>
                <w:rFonts w:cs="Segoe UI"/>
                <w:i/>
              </w:rPr>
              <w:t>í správy sociálního zabezpečení.</w:t>
            </w:r>
          </w:p>
        </w:tc>
      </w:tr>
      <w:tr w:rsidR="008E0F58" w:rsidRPr="00785416" w14:paraId="59D3B3C3" w14:textId="77777777" w:rsidTr="00B54581">
        <w:tc>
          <w:tcPr>
            <w:tcW w:w="496" w:type="dxa"/>
            <w:vAlign w:val="center"/>
          </w:tcPr>
          <w:p w14:paraId="33EAFA79" w14:textId="77777777" w:rsidR="008E0F58" w:rsidRPr="00977CBB" w:rsidRDefault="008E0F58" w:rsidP="004D5221">
            <w:pPr>
              <w:pStyle w:val="Textkomente"/>
              <w:spacing w:after="120"/>
              <w:rPr>
                <w:rFonts w:cs="Segoe UI"/>
              </w:rPr>
            </w:pPr>
            <w:r w:rsidRPr="00977CBB">
              <w:rPr>
                <w:rFonts w:cs="Segoe UI"/>
              </w:rPr>
              <w:t>e)</w:t>
            </w:r>
          </w:p>
        </w:tc>
        <w:tc>
          <w:tcPr>
            <w:tcW w:w="4819" w:type="dxa"/>
            <w:vAlign w:val="center"/>
          </w:tcPr>
          <w:p w14:paraId="5897D3CA" w14:textId="77777777" w:rsidR="008E0F58" w:rsidRPr="008318DA" w:rsidRDefault="00276804" w:rsidP="004D5221">
            <w:pPr>
              <w:pStyle w:val="Textkomente"/>
              <w:spacing w:after="120"/>
              <w:rPr>
                <w:rFonts w:cs="Segoe UI"/>
              </w:rPr>
            </w:pPr>
            <w:r w:rsidRPr="00977CBB">
              <w:rPr>
                <w:rFonts w:cs="Segoe UI"/>
              </w:rPr>
              <w:t xml:space="preserve">není v likvidaci, nebylo </w:t>
            </w:r>
            <w:r w:rsidR="00BA1A3D" w:rsidRPr="00F301ED">
              <w:rPr>
                <w:rFonts w:cs="Segoe UI"/>
              </w:rPr>
              <w:t>proti němu</w:t>
            </w:r>
            <w:r w:rsidRPr="00983523">
              <w:rPr>
                <w:rFonts w:cs="Segoe UI"/>
              </w:rPr>
              <w:t xml:space="preserve"> vydáno rozhodnutí o úpadku, nebyla vůči němu nařízena nucená správa podle jiného právního předpisu nebo v obdobné situaci podle právního řádu země sídla dodavatele</w:t>
            </w:r>
            <w:r w:rsidR="00A62280">
              <w:rPr>
                <w:rFonts w:cs="Segoe UI"/>
              </w:rPr>
              <w:t>.</w:t>
            </w:r>
          </w:p>
        </w:tc>
        <w:tc>
          <w:tcPr>
            <w:tcW w:w="3855" w:type="dxa"/>
            <w:vAlign w:val="center"/>
          </w:tcPr>
          <w:p w14:paraId="53A4D26F" w14:textId="77777777" w:rsidR="005B35CC" w:rsidRPr="008318DA" w:rsidRDefault="00F979AB" w:rsidP="004D5221">
            <w:pPr>
              <w:pStyle w:val="Textkomente"/>
              <w:spacing w:after="120"/>
              <w:rPr>
                <w:rFonts w:cs="Segoe UI"/>
                <w:bCs/>
                <w:i/>
                <w:iCs/>
              </w:rPr>
            </w:pPr>
            <w:r w:rsidRPr="008318DA">
              <w:rPr>
                <w:rFonts w:cs="Segoe UI"/>
                <w:bCs/>
                <w:i/>
                <w:iCs/>
              </w:rPr>
              <w:t xml:space="preserve">- </w:t>
            </w:r>
            <w:r w:rsidR="00276804" w:rsidRPr="008318DA">
              <w:rPr>
                <w:rFonts w:cs="Segoe UI"/>
                <w:bCs/>
                <w:i/>
                <w:iCs/>
              </w:rPr>
              <w:t xml:space="preserve">Výpis z obchodního rejstříku, </w:t>
            </w:r>
          </w:p>
          <w:p w14:paraId="7529D54C" w14:textId="77777777" w:rsidR="005B35CC" w:rsidRPr="004D4BD0" w:rsidRDefault="00276804" w:rsidP="004D5221">
            <w:pPr>
              <w:pStyle w:val="Textkomente"/>
              <w:spacing w:after="120"/>
              <w:rPr>
                <w:rFonts w:cs="Segoe UI"/>
                <w:bCs/>
                <w:i/>
                <w:iCs/>
              </w:rPr>
            </w:pPr>
            <w:r w:rsidRPr="004D4BD0">
              <w:rPr>
                <w:rFonts w:cs="Segoe UI"/>
                <w:bCs/>
                <w:i/>
                <w:iCs/>
              </w:rPr>
              <w:t xml:space="preserve">nebo </w:t>
            </w:r>
          </w:p>
          <w:p w14:paraId="60E8B0CE" w14:textId="77777777" w:rsidR="008E0F58" w:rsidRPr="008205DA" w:rsidRDefault="00F979AB" w:rsidP="004D5221">
            <w:pPr>
              <w:pStyle w:val="Textkomente"/>
              <w:spacing w:after="120"/>
              <w:rPr>
                <w:rFonts w:cs="Segoe UI"/>
                <w:bCs/>
                <w:i/>
                <w:iCs/>
              </w:rPr>
            </w:pPr>
            <w:r w:rsidRPr="00B966A9">
              <w:rPr>
                <w:rFonts w:cs="Segoe UI"/>
                <w:bCs/>
                <w:i/>
                <w:iCs/>
              </w:rPr>
              <w:t xml:space="preserve">- </w:t>
            </w:r>
            <w:r w:rsidR="00276804" w:rsidRPr="00B966A9">
              <w:rPr>
                <w:rFonts w:cs="Segoe UI"/>
                <w:bCs/>
                <w:i/>
                <w:iCs/>
              </w:rPr>
              <w:t xml:space="preserve">čestné prohlášení </w:t>
            </w:r>
            <w:r w:rsidRPr="00B966A9">
              <w:rPr>
                <w:rFonts w:cs="Segoe UI"/>
                <w:bCs/>
                <w:i/>
                <w:iCs/>
              </w:rPr>
              <w:t xml:space="preserve">dodavatele ve vztahu k naplnění tohoto požadavku </w:t>
            </w:r>
            <w:r w:rsidR="00276804" w:rsidRPr="008205DA">
              <w:rPr>
                <w:rFonts w:cs="Segoe UI"/>
                <w:bCs/>
                <w:i/>
                <w:iCs/>
              </w:rPr>
              <w:t>v případě, že dodavatel není v obchodním rejstříku zapsán.</w:t>
            </w:r>
          </w:p>
        </w:tc>
      </w:tr>
      <w:tr w:rsidR="008E0F58" w:rsidRPr="00785416" w14:paraId="7DCC0CFC" w14:textId="77777777" w:rsidTr="00B54581">
        <w:tc>
          <w:tcPr>
            <w:tcW w:w="9170" w:type="dxa"/>
            <w:gridSpan w:val="3"/>
            <w:vAlign w:val="center"/>
          </w:tcPr>
          <w:p w14:paraId="29A43362" w14:textId="77777777" w:rsidR="00645F19" w:rsidRPr="008318DA" w:rsidRDefault="00645F19" w:rsidP="00645F19">
            <w:pPr>
              <w:pStyle w:val="Textkomente"/>
              <w:spacing w:after="120"/>
              <w:rPr>
                <w:rFonts w:cs="Segoe UI"/>
              </w:rPr>
            </w:pPr>
            <w:r w:rsidRPr="00977CBB">
              <w:rPr>
                <w:rFonts w:cs="Segoe UI"/>
                <w:bCs/>
              </w:rPr>
              <w:t>Doklady prokazující základní způsobilost musí prokazovat splnění požadované</w:t>
            </w:r>
            <w:r w:rsidR="005B35CC" w:rsidRPr="00977CBB">
              <w:rPr>
                <w:rFonts w:cs="Segoe UI"/>
                <w:bCs/>
              </w:rPr>
              <w:t xml:space="preserve"> </w:t>
            </w:r>
            <w:r w:rsidRPr="00977CBB">
              <w:rPr>
                <w:rFonts w:cs="Segoe UI"/>
                <w:bCs/>
              </w:rPr>
              <w:t xml:space="preserve">způsobilosti nejpozději </w:t>
            </w:r>
            <w:r w:rsidRPr="00F301ED">
              <w:rPr>
                <w:rFonts w:cs="Segoe UI"/>
                <w:bCs/>
              </w:rPr>
              <w:t>v době 3 měsíců přede dnem zahájení zadávacího řízení</w:t>
            </w:r>
            <w:r w:rsidR="003D37C2" w:rsidRPr="00983523">
              <w:rPr>
                <w:rFonts w:cs="Segoe UI"/>
                <w:bCs/>
              </w:rPr>
              <w:t xml:space="preserve"> (tedy nesmí být k okamžiku zahájení zadávacího řízení starší 3 měsíců)</w:t>
            </w:r>
            <w:r w:rsidRPr="008318DA">
              <w:rPr>
                <w:rFonts w:cs="Segoe UI"/>
                <w:bCs/>
              </w:rPr>
              <w:t>.</w:t>
            </w:r>
          </w:p>
          <w:p w14:paraId="1B53ED87" w14:textId="77777777" w:rsidR="008E0F58" w:rsidRPr="00B966A9" w:rsidRDefault="00645F19" w:rsidP="00645F19">
            <w:pPr>
              <w:pStyle w:val="Textkomente"/>
              <w:spacing w:after="120"/>
              <w:rPr>
                <w:rFonts w:cs="Segoe UI"/>
              </w:rPr>
            </w:pPr>
            <w:r w:rsidRPr="008318DA">
              <w:rPr>
                <w:rFonts w:cs="Segoe UI"/>
              </w:rPr>
              <w:lastRenderedPageBreak/>
              <w:t xml:space="preserve">Prokázání základní způsobilosti může dodavatel prokázat také předložením výpisu ze seznamu kvalifikovaných dodavatelů v souladu s </w:t>
            </w:r>
            <w:proofErr w:type="spellStart"/>
            <w:r w:rsidRPr="008318DA">
              <w:rPr>
                <w:rFonts w:cs="Segoe UI"/>
              </w:rPr>
              <w:t>ust</w:t>
            </w:r>
            <w:proofErr w:type="spellEnd"/>
            <w:r w:rsidRPr="008318DA">
              <w:rPr>
                <w:rFonts w:cs="Segoe UI"/>
              </w:rPr>
              <w:t xml:space="preserve">. § 228 ZZVZ či certifikátu </w:t>
            </w:r>
            <w:r w:rsidR="00F373F7" w:rsidRPr="008318DA">
              <w:rPr>
                <w:rFonts w:cs="Segoe UI"/>
              </w:rPr>
              <w:t>vydaného v </w:t>
            </w:r>
            <w:r w:rsidR="009D163E" w:rsidRPr="008318DA">
              <w:rPr>
                <w:rFonts w:cs="Segoe UI"/>
              </w:rPr>
              <w:t>rá</w:t>
            </w:r>
            <w:r w:rsidR="00F373F7" w:rsidRPr="004D4BD0">
              <w:rPr>
                <w:rFonts w:cs="Segoe UI"/>
              </w:rPr>
              <w:t xml:space="preserve">mci </w:t>
            </w:r>
            <w:r w:rsidRPr="004D4BD0">
              <w:rPr>
                <w:rFonts w:cs="Segoe UI"/>
              </w:rPr>
              <w:t>systému certifikovaných dodavatelů dle § 234 ZZVZ.</w:t>
            </w:r>
          </w:p>
        </w:tc>
      </w:tr>
    </w:tbl>
    <w:p w14:paraId="181B218D" w14:textId="77777777" w:rsidR="00087FD5" w:rsidRPr="00983523" w:rsidRDefault="008E0F58" w:rsidP="0021039D">
      <w:pPr>
        <w:pStyle w:val="Nadpis2"/>
      </w:pPr>
      <w:bookmarkStart w:id="55" w:name="_Profesní_kvalifikační_předpoklady"/>
      <w:bookmarkStart w:id="56" w:name="_Ref207324121"/>
      <w:bookmarkStart w:id="57" w:name="_Ref519076862"/>
      <w:bookmarkEnd w:id="55"/>
      <w:r w:rsidRPr="00977CBB">
        <w:lastRenderedPageBreak/>
        <w:t xml:space="preserve">Profesní </w:t>
      </w:r>
      <w:bookmarkEnd w:id="56"/>
      <w:r w:rsidR="00951BD2" w:rsidRPr="0021039D">
        <w:t>způsobilost</w:t>
      </w:r>
      <w:r w:rsidR="00951BD2" w:rsidRPr="00F301ED">
        <w:t xml:space="preserve"> dle </w:t>
      </w:r>
      <w:proofErr w:type="spellStart"/>
      <w:r w:rsidR="00951BD2" w:rsidRPr="00F301ED">
        <w:t>ust</w:t>
      </w:r>
      <w:proofErr w:type="spellEnd"/>
      <w:r w:rsidR="00951BD2" w:rsidRPr="00F301ED">
        <w:t>. § 7</w:t>
      </w:r>
      <w:r w:rsidR="00FF17DC" w:rsidRPr="00983523">
        <w:t>7</w:t>
      </w:r>
      <w:r w:rsidR="00951BD2" w:rsidRPr="00983523">
        <w:t xml:space="preserve"> ZZVZ</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CF7830" w:rsidRPr="0021039D" w14:paraId="6830C91B" w14:textId="77777777" w:rsidTr="00EE02AE">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63E2D764" w14:textId="77777777" w:rsidR="00CF7830" w:rsidRPr="0021039D" w:rsidRDefault="00CF7830" w:rsidP="0021039D">
            <w:pPr>
              <w:pStyle w:val="MTLNormalhlavicka"/>
              <w:rPr>
                <w:b/>
              </w:rPr>
            </w:pPr>
            <w:r w:rsidRPr="0021039D">
              <w:rPr>
                <w:b/>
              </w:rPr>
              <w:t>Profesn</w:t>
            </w:r>
            <w:r w:rsidR="00272014" w:rsidRPr="0021039D">
              <w:rPr>
                <w:b/>
              </w:rPr>
              <w:t xml:space="preserve">í </w:t>
            </w:r>
            <w:r w:rsidRPr="0021039D">
              <w:rPr>
                <w:b/>
              </w:rPr>
              <w:t>způsobil</w:t>
            </w:r>
            <w:r w:rsidR="00272014" w:rsidRPr="0021039D">
              <w:rPr>
                <w:b/>
              </w:rPr>
              <w:t xml:space="preserve">ost splňuje dodavatel, který </w:t>
            </w:r>
            <w:proofErr w:type="gramStart"/>
            <w:r w:rsidR="00272014" w:rsidRPr="0021039D">
              <w:rPr>
                <w:b/>
              </w:rPr>
              <w:t>předloží</w:t>
            </w:r>
            <w:proofErr w:type="gramEnd"/>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6E07E0" w14:textId="77777777" w:rsidR="00CF7830" w:rsidRPr="0021039D" w:rsidRDefault="00F373F7" w:rsidP="0021039D">
            <w:pPr>
              <w:pStyle w:val="MTLNormalhlavicka"/>
              <w:rPr>
                <w:b/>
              </w:rPr>
            </w:pPr>
            <w:r w:rsidRPr="0021039D">
              <w:rPr>
                <w:b/>
              </w:rPr>
              <w:t>Způsob prokázání splnění profesní způsobilosti (doklady)</w:t>
            </w:r>
          </w:p>
        </w:tc>
      </w:tr>
      <w:tr w:rsidR="00CF7830" w:rsidRPr="00785416" w14:paraId="5782FE77" w14:textId="77777777" w:rsidTr="00EE02AE">
        <w:tc>
          <w:tcPr>
            <w:tcW w:w="492" w:type="dxa"/>
            <w:tcBorders>
              <w:top w:val="single" w:sz="4" w:space="0" w:color="auto"/>
              <w:left w:val="single" w:sz="4" w:space="0" w:color="auto"/>
              <w:bottom w:val="single" w:sz="4" w:space="0" w:color="auto"/>
              <w:right w:val="single" w:sz="4" w:space="0" w:color="auto"/>
            </w:tcBorders>
            <w:vAlign w:val="center"/>
            <w:hideMark/>
          </w:tcPr>
          <w:p w14:paraId="329FFB82" w14:textId="77777777" w:rsidR="00CF7830" w:rsidRPr="00977CBB" w:rsidRDefault="00CF7830">
            <w:pPr>
              <w:pStyle w:val="Textkomente"/>
              <w:jc w:val="center"/>
              <w:rPr>
                <w:rFonts w:cs="Segoe UI"/>
              </w:rPr>
            </w:pPr>
            <w:r w:rsidRPr="00977CBB">
              <w:rPr>
                <w:rFonts w:cs="Segoe UI"/>
              </w:rPr>
              <w:t>a)</w:t>
            </w:r>
          </w:p>
        </w:tc>
        <w:tc>
          <w:tcPr>
            <w:tcW w:w="4735" w:type="dxa"/>
            <w:tcBorders>
              <w:top w:val="single" w:sz="4" w:space="0" w:color="auto"/>
              <w:left w:val="single" w:sz="4" w:space="0" w:color="auto"/>
              <w:bottom w:val="single" w:sz="4" w:space="0" w:color="auto"/>
              <w:right w:val="single" w:sz="4" w:space="0" w:color="auto"/>
            </w:tcBorders>
            <w:vAlign w:val="center"/>
          </w:tcPr>
          <w:p w14:paraId="3E8076E1" w14:textId="77777777" w:rsidR="00CF7830" w:rsidRPr="00983523" w:rsidRDefault="00CF7830" w:rsidP="00F979AB">
            <w:pPr>
              <w:pStyle w:val="Textkomente"/>
              <w:spacing w:before="60" w:after="60"/>
              <w:rPr>
                <w:rFonts w:cs="Segoe UI"/>
              </w:rPr>
            </w:pPr>
            <w:r w:rsidRPr="00977CBB">
              <w:rPr>
                <w:rFonts w:cs="Segoe UI"/>
              </w:rPr>
              <w:t>výpis z obchodního rejstříku nebo jiné obdobné evidence</w:t>
            </w:r>
            <w:r w:rsidR="003E451D" w:rsidRPr="00983523">
              <w:rPr>
                <w:rFonts w:cs="Segoe UI"/>
              </w:rPr>
              <w:t>.</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15D689B" w14:textId="77777777" w:rsidR="00CF7830" w:rsidRPr="008318DA" w:rsidRDefault="00CF7830">
            <w:pPr>
              <w:rPr>
                <w:rFonts w:cs="Segoe UI"/>
                <w:i/>
              </w:rPr>
            </w:pPr>
            <w:r w:rsidRPr="008318DA">
              <w:rPr>
                <w:rFonts w:cs="Segoe UI"/>
                <w:i/>
              </w:rPr>
              <w:t>Výpis z obchodního rejstříku nebo výpis z jiné obdobné evidence, pokud jiný právní předpis zápis do takové evidence vyžaduje.</w:t>
            </w:r>
          </w:p>
        </w:tc>
      </w:tr>
      <w:tr w:rsidR="00CF7830" w:rsidRPr="00785416" w14:paraId="1EEA6C00" w14:textId="77777777" w:rsidTr="00EE02AE">
        <w:tc>
          <w:tcPr>
            <w:tcW w:w="9062" w:type="dxa"/>
            <w:gridSpan w:val="3"/>
            <w:tcBorders>
              <w:top w:val="single" w:sz="4" w:space="0" w:color="auto"/>
              <w:left w:val="single" w:sz="4" w:space="0" w:color="auto"/>
              <w:bottom w:val="single" w:sz="4" w:space="0" w:color="auto"/>
              <w:right w:val="single" w:sz="4" w:space="0" w:color="auto"/>
            </w:tcBorders>
            <w:hideMark/>
          </w:tcPr>
          <w:p w14:paraId="5BE4BAC8" w14:textId="009A17B6" w:rsidR="00CF7830" w:rsidRPr="00977CBB" w:rsidRDefault="00CF7830">
            <w:pPr>
              <w:pStyle w:val="Textkomente"/>
              <w:spacing w:before="60" w:after="60"/>
              <w:rPr>
                <w:rFonts w:cs="Segoe UI"/>
                <w:bCs/>
              </w:rPr>
            </w:pPr>
            <w:r w:rsidRPr="00977CBB">
              <w:rPr>
                <w:rFonts w:cs="Segoe UI"/>
                <w:bCs/>
              </w:rPr>
              <w:t xml:space="preserve">Výpis z obchodního rejstříku nebo výpis z jiné obdobné evidence musí prokazovat splnění </w:t>
            </w:r>
            <w:r w:rsidR="003E451D" w:rsidRPr="00977CBB">
              <w:rPr>
                <w:rFonts w:cs="Segoe UI"/>
                <w:bCs/>
              </w:rPr>
              <w:t xml:space="preserve">požadavku na profesní </w:t>
            </w:r>
            <w:r w:rsidRPr="00977CBB">
              <w:rPr>
                <w:rFonts w:cs="Segoe UI"/>
                <w:bCs/>
              </w:rPr>
              <w:t xml:space="preserve">způsobilost dle </w:t>
            </w:r>
            <w:r w:rsidR="003E451D" w:rsidRPr="00977CBB">
              <w:rPr>
                <w:rFonts w:cs="Segoe UI"/>
                <w:bCs/>
              </w:rPr>
              <w:t>odst</w:t>
            </w:r>
            <w:r w:rsidRPr="00977CBB">
              <w:rPr>
                <w:rFonts w:cs="Segoe UI"/>
                <w:bCs/>
              </w:rPr>
              <w:t>.</w:t>
            </w:r>
            <w:r w:rsidR="00000DC2" w:rsidRPr="00977CBB">
              <w:rPr>
                <w:rFonts w:cs="Segoe UI"/>
                <w:bCs/>
              </w:rPr>
              <w:t xml:space="preserve"> </w:t>
            </w:r>
            <w:r w:rsidR="00000DC2" w:rsidRPr="00785416">
              <w:rPr>
                <w:rFonts w:cs="Segoe UI"/>
                <w:bCs/>
              </w:rPr>
              <w:fldChar w:fldCharType="begin"/>
            </w:r>
            <w:r w:rsidR="00000DC2" w:rsidRPr="00785416">
              <w:rPr>
                <w:rFonts w:cs="Segoe UI"/>
                <w:bCs/>
              </w:rPr>
              <w:instrText xml:space="preserve"> REF _Ref519076862 \r \h </w:instrText>
            </w:r>
            <w:r w:rsidR="00D671B5">
              <w:rPr>
                <w:rFonts w:cs="Segoe UI"/>
                <w:bCs/>
              </w:rPr>
              <w:instrText xml:space="preserve"> \* MERGEFORMAT </w:instrText>
            </w:r>
            <w:r w:rsidR="00000DC2" w:rsidRPr="00785416">
              <w:rPr>
                <w:rFonts w:cs="Segoe UI"/>
                <w:bCs/>
              </w:rPr>
            </w:r>
            <w:r w:rsidR="00000DC2" w:rsidRPr="00785416">
              <w:rPr>
                <w:rFonts w:cs="Segoe UI"/>
                <w:bCs/>
              </w:rPr>
              <w:fldChar w:fldCharType="separate"/>
            </w:r>
            <w:r w:rsidR="00CD6CA4">
              <w:rPr>
                <w:rFonts w:cs="Segoe UI"/>
                <w:bCs/>
              </w:rPr>
              <w:t>6.2</w:t>
            </w:r>
            <w:r w:rsidR="00000DC2" w:rsidRPr="00785416">
              <w:rPr>
                <w:rFonts w:cs="Segoe UI"/>
                <w:bCs/>
              </w:rPr>
              <w:fldChar w:fldCharType="end"/>
            </w:r>
            <w:r w:rsidR="00000DC2" w:rsidRPr="00785416">
              <w:rPr>
                <w:rFonts w:cs="Segoe UI"/>
                <w:bCs/>
              </w:rPr>
              <w:t xml:space="preserve"> </w:t>
            </w:r>
            <w:r w:rsidRPr="00977CBB">
              <w:rPr>
                <w:rFonts w:cs="Segoe UI"/>
                <w:bCs/>
              </w:rPr>
              <w:t xml:space="preserve">písm. a) </w:t>
            </w:r>
            <w:r w:rsidR="00C327B5">
              <w:rPr>
                <w:rFonts w:cs="Segoe UI"/>
                <w:bCs/>
              </w:rPr>
              <w:t xml:space="preserve">zadávací dokumentace </w:t>
            </w:r>
            <w:r w:rsidRPr="00977CBB">
              <w:rPr>
                <w:rFonts w:cs="Segoe UI"/>
                <w:bCs/>
              </w:rPr>
              <w:t>nejpozději v době 3 měsíců přede dnem zahájení zadávacího řízení (tedy nesmí být k okamžiku zahájení zadávacího řízení starší 3 měsíců).</w:t>
            </w:r>
          </w:p>
          <w:p w14:paraId="70DE658B" w14:textId="77777777" w:rsidR="00CF7830" w:rsidRPr="00B966A9" w:rsidRDefault="00E83F26" w:rsidP="003E451D">
            <w:pPr>
              <w:spacing w:before="120"/>
              <w:rPr>
                <w:rFonts w:cs="Segoe UI"/>
                <w:i/>
              </w:rPr>
            </w:pPr>
            <w:r w:rsidRPr="00983523">
              <w:rPr>
                <w:rFonts w:cs="Segoe UI"/>
              </w:rPr>
              <w:t>Splnění požadavku</w:t>
            </w:r>
            <w:r w:rsidR="00CF7830" w:rsidRPr="00983523">
              <w:rPr>
                <w:rFonts w:cs="Segoe UI"/>
              </w:rPr>
              <w:t xml:space="preserve"> profesní způsobilosti může dodavatel prokázat také předložením výpisu ze seznamu kvalifikovaných dodavatelů v souladu s </w:t>
            </w:r>
            <w:proofErr w:type="spellStart"/>
            <w:r w:rsidR="00CF7830" w:rsidRPr="00983523">
              <w:rPr>
                <w:rFonts w:cs="Segoe UI"/>
              </w:rPr>
              <w:t>ust</w:t>
            </w:r>
            <w:proofErr w:type="spellEnd"/>
            <w:r w:rsidR="00CF7830" w:rsidRPr="00983523">
              <w:rPr>
                <w:rFonts w:cs="Segoe UI"/>
              </w:rPr>
              <w:t xml:space="preserve">. § 228 ZZVZ či certifikátu </w:t>
            </w:r>
            <w:r w:rsidR="009D163E" w:rsidRPr="008318DA">
              <w:rPr>
                <w:rFonts w:cs="Segoe UI"/>
              </w:rPr>
              <w:t xml:space="preserve">vydaného </w:t>
            </w:r>
            <w:r w:rsidR="003E451D" w:rsidRPr="008318DA">
              <w:rPr>
                <w:rFonts w:cs="Segoe UI"/>
              </w:rPr>
              <w:t xml:space="preserve">v rámci </w:t>
            </w:r>
            <w:r w:rsidR="00CF7830" w:rsidRPr="008318DA">
              <w:rPr>
                <w:rFonts w:cs="Segoe UI"/>
              </w:rPr>
              <w:t xml:space="preserve">systému certifikovaných dodavatelů dle § 234 ZZVZ </w:t>
            </w:r>
            <w:r w:rsidR="00CF7830" w:rsidRPr="008318DA">
              <w:rPr>
                <w:rFonts w:cs="Segoe UI"/>
                <w:b/>
              </w:rPr>
              <w:t>v tom rozsahu, v jakém údaje ve výpisu</w:t>
            </w:r>
            <w:r w:rsidR="00CF7830" w:rsidRPr="004D4BD0">
              <w:rPr>
                <w:rFonts w:cs="Segoe UI"/>
              </w:rPr>
              <w:t xml:space="preserve"> ze seznamu kvalifikovaných dodavatelů nebo certifikátu prokazují splnění </w:t>
            </w:r>
            <w:r w:rsidR="003E451D" w:rsidRPr="00B966A9">
              <w:rPr>
                <w:rFonts w:cs="Segoe UI"/>
              </w:rPr>
              <w:t xml:space="preserve">požadavků na </w:t>
            </w:r>
            <w:r w:rsidR="00CF7830" w:rsidRPr="00B966A9">
              <w:rPr>
                <w:rFonts w:cs="Segoe UI"/>
              </w:rPr>
              <w:t>profesní způsobilost.</w:t>
            </w:r>
          </w:p>
        </w:tc>
      </w:tr>
    </w:tbl>
    <w:p w14:paraId="223E020F" w14:textId="77777777" w:rsidR="00D85C54" w:rsidRPr="00785416" w:rsidRDefault="00DD282D" w:rsidP="0021039D">
      <w:pPr>
        <w:pStyle w:val="Nadpis2"/>
      </w:pPr>
      <w:bookmarkStart w:id="58" w:name="_Ekonomické_a_finanční"/>
      <w:bookmarkStart w:id="59" w:name="_Technické_kvalifikační_předpoklady"/>
      <w:bookmarkStart w:id="60" w:name="_Ekonomická_kvalifikace_dle"/>
      <w:bookmarkStart w:id="61" w:name="_Ref519078278"/>
      <w:bookmarkStart w:id="62" w:name="_Ref212347462"/>
      <w:bookmarkStart w:id="63" w:name="_Ref319246402"/>
      <w:bookmarkEnd w:id="58"/>
      <w:bookmarkEnd w:id="59"/>
      <w:bookmarkEnd w:id="60"/>
      <w:r w:rsidRPr="0021039D">
        <w:t>Ekonomická</w:t>
      </w:r>
      <w:r w:rsidRPr="00785416">
        <w:t xml:space="preserve"> kvalifikace dle </w:t>
      </w:r>
      <w:proofErr w:type="spellStart"/>
      <w:r w:rsidRPr="00785416">
        <w:t>ust</w:t>
      </w:r>
      <w:proofErr w:type="spellEnd"/>
      <w:r w:rsidRPr="00785416">
        <w:t>. § 78 ZZVZ</w:t>
      </w:r>
      <w:bookmarkEnd w:id="61"/>
      <w:r w:rsidR="004B748F" w:rsidRPr="00785416">
        <w:t xml:space="preserve">  </w:t>
      </w:r>
    </w:p>
    <w:p w14:paraId="2FF5EB45" w14:textId="77777777" w:rsidR="00936725" w:rsidRPr="001D4EA9" w:rsidRDefault="00936725" w:rsidP="0021039D">
      <w:pPr>
        <w:rPr>
          <w:iCs/>
        </w:rPr>
      </w:pPr>
      <w:r w:rsidRPr="001D4EA9">
        <w:rPr>
          <w:iCs/>
        </w:rPr>
        <w:t>Pro toto zadávací řízení se nepoužije.</w:t>
      </w:r>
    </w:p>
    <w:p w14:paraId="084F8AD0" w14:textId="12A8A24F" w:rsidR="003E3320" w:rsidRDefault="00E743B1" w:rsidP="0021039D">
      <w:pPr>
        <w:pStyle w:val="Nadpis2"/>
      </w:pPr>
      <w:bookmarkStart w:id="64" w:name="_Technická_kvalifikace_dle"/>
      <w:bookmarkStart w:id="65" w:name="_Ref519078295"/>
      <w:bookmarkEnd w:id="64"/>
      <w:r w:rsidRPr="0021039D">
        <w:lastRenderedPageBreak/>
        <w:t>Technická</w:t>
      </w:r>
      <w:r w:rsidRPr="00785416">
        <w:t xml:space="preserve"> kvalifikace</w:t>
      </w:r>
      <w:r w:rsidR="008E0F58" w:rsidRPr="00785416">
        <w:t xml:space="preserve"> dle </w:t>
      </w:r>
      <w:proofErr w:type="spellStart"/>
      <w:r w:rsidR="008E0F58" w:rsidRPr="00785416">
        <w:t>ust</w:t>
      </w:r>
      <w:proofErr w:type="spellEnd"/>
      <w:r w:rsidR="008E0F58" w:rsidRPr="00785416">
        <w:t xml:space="preserve">. § </w:t>
      </w:r>
      <w:r w:rsidR="00EC265F" w:rsidRPr="00785416">
        <w:t>79</w:t>
      </w:r>
      <w:r w:rsidR="008E0F58" w:rsidRPr="00785416">
        <w:t xml:space="preserve"> </w:t>
      </w:r>
      <w:bookmarkEnd w:id="62"/>
      <w:r w:rsidR="008E0F58" w:rsidRPr="00785416">
        <w:t>Z</w:t>
      </w:r>
      <w:r w:rsidR="00EC265F" w:rsidRPr="00785416">
        <w:t>Z</w:t>
      </w:r>
      <w:r w:rsidR="008E0F58" w:rsidRPr="00785416">
        <w:t>VZ</w:t>
      </w:r>
      <w:bookmarkEnd w:id="63"/>
      <w:bookmarkEnd w:id="65"/>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9"/>
        <w:gridCol w:w="4678"/>
        <w:gridCol w:w="4176"/>
      </w:tblGrid>
      <w:tr w:rsidR="00C61C06" w14:paraId="79F905F0" w14:textId="77777777" w:rsidTr="007818BC">
        <w:trPr>
          <w:tblHeader/>
        </w:trPr>
        <w:tc>
          <w:tcPr>
            <w:tcW w:w="524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17F6DFFE" w14:textId="77777777" w:rsidR="00C61C06" w:rsidRDefault="00C61C06" w:rsidP="007818BC">
            <w:pPr>
              <w:pStyle w:val="Textkomente"/>
              <w:widowControl w:val="0"/>
              <w:jc w:val="center"/>
              <w:rPr>
                <w:rFonts w:cs="Segoe UI"/>
                <w:b/>
                <w:szCs w:val="22"/>
                <w:lang w:eastAsia="en-US"/>
              </w:rPr>
            </w:pPr>
            <w:r>
              <w:rPr>
                <w:rFonts w:cs="Segoe UI"/>
                <w:b/>
                <w:szCs w:val="22"/>
                <w:lang w:eastAsia="en-US"/>
              </w:rPr>
              <w:t xml:space="preserve">Technickou kvalifikaci splňuje dodavatel, který </w:t>
            </w:r>
            <w:proofErr w:type="gramStart"/>
            <w:r>
              <w:rPr>
                <w:rFonts w:cs="Segoe UI"/>
                <w:b/>
                <w:szCs w:val="22"/>
                <w:lang w:eastAsia="en-US"/>
              </w:rPr>
              <w:t>předloží</w:t>
            </w:r>
            <w:proofErr w:type="gramEnd"/>
          </w:p>
        </w:tc>
        <w:tc>
          <w:tcPr>
            <w:tcW w:w="41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FBC672" w14:textId="77777777" w:rsidR="00C61C06" w:rsidRDefault="00C61C06" w:rsidP="007818BC">
            <w:pPr>
              <w:pStyle w:val="Textkomente"/>
              <w:widowControl w:val="0"/>
              <w:jc w:val="center"/>
              <w:rPr>
                <w:rFonts w:cs="Segoe UI"/>
                <w:b/>
                <w:szCs w:val="22"/>
                <w:lang w:eastAsia="en-US"/>
              </w:rPr>
            </w:pPr>
            <w:r>
              <w:rPr>
                <w:rFonts w:cs="Segoe UI"/>
                <w:b/>
                <w:szCs w:val="22"/>
                <w:lang w:eastAsia="en-US"/>
              </w:rPr>
              <w:t>Způsob prokázání splnění technické kvalifikace (doklady)</w:t>
            </w:r>
          </w:p>
        </w:tc>
      </w:tr>
      <w:tr w:rsidR="00C61C06" w14:paraId="3F004E8B" w14:textId="77777777" w:rsidTr="007818BC">
        <w:tc>
          <w:tcPr>
            <w:tcW w:w="569" w:type="dxa"/>
            <w:tcBorders>
              <w:top w:val="single" w:sz="4" w:space="0" w:color="auto"/>
              <w:left w:val="single" w:sz="4" w:space="0" w:color="auto"/>
              <w:bottom w:val="single" w:sz="4" w:space="0" w:color="auto"/>
              <w:right w:val="single" w:sz="4" w:space="0" w:color="auto"/>
            </w:tcBorders>
            <w:vAlign w:val="center"/>
            <w:hideMark/>
          </w:tcPr>
          <w:p w14:paraId="6165B236" w14:textId="77777777" w:rsidR="00C61C06" w:rsidRDefault="00C61C06" w:rsidP="007818BC">
            <w:pPr>
              <w:pStyle w:val="Textkomente"/>
              <w:widowControl w:val="0"/>
              <w:jc w:val="center"/>
              <w:rPr>
                <w:rFonts w:cs="Segoe UI"/>
                <w:szCs w:val="22"/>
                <w:lang w:eastAsia="en-US"/>
              </w:rPr>
            </w:pPr>
            <w:r w:rsidRPr="008A14D2">
              <w:rPr>
                <w:rFonts w:cs="Segoe UI"/>
                <w:szCs w:val="22"/>
                <w:lang w:eastAsia="en-US"/>
              </w:rPr>
              <w: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5729C5C" w14:textId="2D67A3F9" w:rsidR="00C61C06" w:rsidRDefault="00C61C06" w:rsidP="007818BC">
            <w:pPr>
              <w:pStyle w:val="Textkomente"/>
              <w:widowControl w:val="0"/>
              <w:rPr>
                <w:rFonts w:cs="Segoe UI"/>
                <w:szCs w:val="22"/>
                <w:lang w:eastAsia="en-US"/>
              </w:rPr>
            </w:pPr>
            <w:r>
              <w:rPr>
                <w:rFonts w:cs="Segoe UI"/>
                <w:szCs w:val="22"/>
                <w:lang w:eastAsia="en-US"/>
              </w:rPr>
              <w:t>seznam významných zakázek realizovaných v posledních 3 letech před zahájením zadávacího řízení</w:t>
            </w:r>
            <w:r w:rsidR="005A1AC5">
              <w:rPr>
                <w:rFonts w:cs="Segoe UI"/>
                <w:szCs w:val="22"/>
                <w:lang w:eastAsia="en-US"/>
              </w:rPr>
              <w:t>.</w:t>
            </w:r>
          </w:p>
        </w:tc>
        <w:tc>
          <w:tcPr>
            <w:tcW w:w="4176" w:type="dxa"/>
            <w:tcBorders>
              <w:top w:val="single" w:sz="4" w:space="0" w:color="auto"/>
              <w:left w:val="single" w:sz="4" w:space="0" w:color="auto"/>
              <w:bottom w:val="single" w:sz="4" w:space="0" w:color="auto"/>
              <w:right w:val="single" w:sz="4" w:space="0" w:color="auto"/>
            </w:tcBorders>
            <w:vAlign w:val="center"/>
            <w:hideMark/>
          </w:tcPr>
          <w:p w14:paraId="68E5279F" w14:textId="77777777" w:rsidR="00C61C06" w:rsidRDefault="00C61C06" w:rsidP="007818BC">
            <w:pPr>
              <w:pStyle w:val="Textkomente"/>
              <w:keepNext/>
              <w:keepLines/>
              <w:rPr>
                <w:rFonts w:cs="Segoe UI"/>
                <w:i/>
                <w:szCs w:val="22"/>
                <w:lang w:eastAsia="en-US"/>
              </w:rPr>
            </w:pPr>
            <w:r>
              <w:rPr>
                <w:rFonts w:cs="Segoe UI"/>
                <w:i/>
                <w:szCs w:val="22"/>
                <w:lang w:eastAsia="en-US"/>
              </w:rPr>
              <w:t>Předložení seznamu významných zakázek, v němž budou uvedeny alespoň následující údaje:</w:t>
            </w:r>
          </w:p>
          <w:p w14:paraId="3A2DF36D" w14:textId="77777777"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název objednatele,</w:t>
            </w:r>
          </w:p>
          <w:p w14:paraId="0FE06F52" w14:textId="77777777"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předmět významné zakázky,</w:t>
            </w:r>
          </w:p>
          <w:p w14:paraId="301B64A6" w14:textId="77777777"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doba realizace významné zakázky,</w:t>
            </w:r>
          </w:p>
          <w:p w14:paraId="25F0EF33" w14:textId="7C0A4A5D" w:rsidR="00C61C06" w:rsidRDefault="00C61C06" w:rsidP="00C61C06">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finanční objem významné zakázky,</w:t>
            </w:r>
          </w:p>
          <w:p w14:paraId="768C2414" w14:textId="35929968" w:rsidR="00C61C06" w:rsidRPr="005A1AC5" w:rsidRDefault="00C61C06" w:rsidP="005A1AC5">
            <w:pPr>
              <w:pStyle w:val="Textkomente"/>
              <w:keepNext/>
              <w:keepLines/>
              <w:numPr>
                <w:ilvl w:val="0"/>
                <w:numId w:val="31"/>
              </w:numPr>
              <w:spacing w:before="60" w:after="0"/>
              <w:ind w:left="337" w:hanging="283"/>
              <w:rPr>
                <w:rFonts w:cs="Segoe UI"/>
                <w:i/>
                <w:szCs w:val="22"/>
                <w:lang w:eastAsia="en-US"/>
              </w:rPr>
            </w:pPr>
            <w:r>
              <w:rPr>
                <w:rFonts w:cs="Segoe UI"/>
                <w:i/>
                <w:szCs w:val="22"/>
                <w:lang w:eastAsia="en-US"/>
              </w:rPr>
              <w:t xml:space="preserve">kontaktní osoba objednatele, </w:t>
            </w:r>
            <w:r>
              <w:rPr>
                <w:rFonts w:cs="Segoe UI"/>
                <w:i/>
                <w:iCs/>
                <w:szCs w:val="22"/>
                <w:lang w:eastAsia="en-US"/>
              </w:rPr>
              <w:t xml:space="preserve">u které bude možné realizaci významné </w:t>
            </w:r>
            <w:r>
              <w:rPr>
                <w:rFonts w:cs="Segoe UI"/>
                <w:i/>
                <w:szCs w:val="22"/>
                <w:lang w:eastAsia="en-US"/>
              </w:rPr>
              <w:t>zakázky</w:t>
            </w:r>
            <w:r>
              <w:rPr>
                <w:rFonts w:cs="Segoe UI"/>
                <w:i/>
                <w:iCs/>
                <w:szCs w:val="22"/>
                <w:lang w:eastAsia="en-US"/>
              </w:rPr>
              <w:t xml:space="preserve"> ověřit, vč. kontaktního e-mailu a telefonu.</w:t>
            </w:r>
          </w:p>
          <w:p w14:paraId="34764A96" w14:textId="653D0618" w:rsidR="00C61C06" w:rsidRDefault="00C61C06" w:rsidP="005A1AC5">
            <w:pPr>
              <w:pStyle w:val="Textkomente"/>
              <w:keepNext/>
              <w:keepLines/>
              <w:spacing w:before="120" w:after="120"/>
              <w:rPr>
                <w:rFonts w:cs="Segoe UI"/>
                <w:i/>
                <w:szCs w:val="22"/>
                <w:lang w:eastAsia="en-US"/>
              </w:rPr>
            </w:pPr>
            <w:r>
              <w:rPr>
                <w:rFonts w:cs="Segoe UI"/>
                <w:i/>
                <w:szCs w:val="22"/>
                <w:lang w:eastAsia="en-US"/>
              </w:rPr>
              <w:t xml:space="preserve">Pro účely seznamu významných zakázek zadavatel doporučuje vyplnění přílohy č. </w:t>
            </w:r>
            <w:r w:rsidR="00332545">
              <w:rPr>
                <w:rFonts w:cs="Segoe UI"/>
                <w:i/>
                <w:szCs w:val="22"/>
                <w:lang w:eastAsia="en-US"/>
              </w:rPr>
              <w:t>7</w:t>
            </w:r>
            <w:r>
              <w:rPr>
                <w:rFonts w:cs="Segoe UI"/>
                <w:i/>
                <w:szCs w:val="22"/>
                <w:lang w:eastAsia="en-US"/>
              </w:rPr>
              <w:t xml:space="preserve"> zadávací dokumentace</w:t>
            </w:r>
            <w:r w:rsidR="005A1AC5">
              <w:rPr>
                <w:rFonts w:cs="Segoe UI"/>
                <w:i/>
                <w:szCs w:val="22"/>
                <w:lang w:eastAsia="en-US"/>
              </w:rPr>
              <w:t>.</w:t>
            </w:r>
          </w:p>
          <w:p w14:paraId="391828D8" w14:textId="77777777" w:rsidR="00C61C06" w:rsidRDefault="00C61C06" w:rsidP="007818BC">
            <w:pPr>
              <w:pStyle w:val="Textkomente"/>
              <w:keepLines/>
              <w:spacing w:after="120"/>
              <w:rPr>
                <w:rFonts w:cs="Segoe UI"/>
                <w:i/>
                <w:szCs w:val="22"/>
                <w:lang w:eastAsia="en-US"/>
              </w:rPr>
            </w:pPr>
            <w:r>
              <w:rPr>
                <w:rFonts w:cs="Segoe UI"/>
                <w:i/>
                <w:iCs/>
                <w:szCs w:val="22"/>
                <w:u w:val="single"/>
                <w:lang w:eastAsia="en-US"/>
              </w:rPr>
              <w:t xml:space="preserve">Ze seznamu významných zakázek musí jednoznačně vyplývat, </w:t>
            </w:r>
            <w:r>
              <w:rPr>
                <w:rFonts w:eastAsia="Arial Unicode MS" w:cs="Segoe UI"/>
                <w:i/>
                <w:szCs w:val="22"/>
                <w:u w:val="single"/>
                <w:lang w:eastAsia="en-US"/>
              </w:rPr>
              <w:t xml:space="preserve">že dodavatel v uvedeném období (tj. v posledních </w:t>
            </w:r>
            <w:r w:rsidRPr="008A14D2">
              <w:rPr>
                <w:rFonts w:eastAsia="Arial Unicode MS" w:cs="Segoe UI"/>
                <w:i/>
                <w:szCs w:val="22"/>
                <w:u w:val="single"/>
                <w:lang w:eastAsia="en-US"/>
              </w:rPr>
              <w:t>3 letech</w:t>
            </w:r>
            <w:r>
              <w:rPr>
                <w:rFonts w:eastAsia="Arial Unicode MS" w:cs="Segoe UI"/>
                <w:i/>
                <w:szCs w:val="22"/>
                <w:u w:val="single"/>
                <w:lang w:eastAsia="en-US"/>
              </w:rPr>
              <w:t xml:space="preserve"> před zahájením zadávacího řízení) realizoval alespoň tyto významné zakázky:</w:t>
            </w:r>
          </w:p>
          <w:p w14:paraId="6EE3C3D4" w14:textId="517017B2" w:rsidR="00C61C06" w:rsidRDefault="00C61C06" w:rsidP="005A1AC5">
            <w:pPr>
              <w:pStyle w:val="Odstavecseseznamem"/>
              <w:widowControl w:val="0"/>
              <w:numPr>
                <w:ilvl w:val="0"/>
                <w:numId w:val="32"/>
              </w:numPr>
              <w:spacing w:after="120"/>
              <w:ind w:left="714" w:hanging="357"/>
              <w:contextualSpacing w:val="0"/>
              <w:rPr>
                <w:rFonts w:eastAsia="Arial Unicode MS" w:cs="Segoe UI"/>
                <w:i/>
                <w:lang w:eastAsia="en-US"/>
              </w:rPr>
            </w:pPr>
            <w:r>
              <w:rPr>
                <w:rFonts w:cs="Segoe UI"/>
                <w:b/>
                <w:i/>
              </w:rPr>
              <w:t>1 významnou zakázku,</w:t>
            </w:r>
            <w:r>
              <w:rPr>
                <w:rFonts w:eastAsia="Arial Unicode MS" w:cs="Segoe UI"/>
                <w:i/>
              </w:rPr>
              <w:t xml:space="preserve"> jejímž předmětem bylo </w:t>
            </w:r>
            <w:r w:rsidRPr="00D100A3">
              <w:rPr>
                <w:rFonts w:cs="Segoe UI"/>
                <w:bCs/>
                <w:i/>
              </w:rPr>
              <w:t xml:space="preserve">dodání a </w:t>
            </w:r>
            <w:r>
              <w:rPr>
                <w:rFonts w:cs="Segoe UI"/>
                <w:bCs/>
                <w:i/>
              </w:rPr>
              <w:t>zprovoznění</w:t>
            </w:r>
            <w:r w:rsidRPr="00D100A3">
              <w:rPr>
                <w:rFonts w:cs="Segoe UI"/>
                <w:bCs/>
                <w:i/>
              </w:rPr>
              <w:t xml:space="preserve"> </w:t>
            </w:r>
            <w:r w:rsidR="00E761F5" w:rsidRPr="00E761F5">
              <w:rPr>
                <w:rFonts w:cs="Segoe UI"/>
                <w:bCs/>
                <w:i/>
              </w:rPr>
              <w:t xml:space="preserve">kamerového systému, obsahujícího </w:t>
            </w:r>
            <w:r w:rsidR="005845B4">
              <w:rPr>
                <w:rFonts w:cs="Segoe UI"/>
                <w:bCs/>
                <w:i/>
              </w:rPr>
              <w:t xml:space="preserve">kameru či </w:t>
            </w:r>
            <w:r w:rsidR="00E761F5" w:rsidRPr="00E761F5">
              <w:rPr>
                <w:rFonts w:cs="Segoe UI"/>
                <w:bCs/>
                <w:i/>
              </w:rPr>
              <w:t>kamery v salonu pro cestující, záznamové zařízení a SW umožňující dálkový náhled a dálkové stažení záznamu, a to v silničních vozidlech provozovaných ve veřejné dopravě (autobusy)</w:t>
            </w:r>
            <w:r w:rsidR="005A1AC5">
              <w:rPr>
                <w:rFonts w:cs="Segoe UI"/>
                <w:bCs/>
                <w:i/>
              </w:rPr>
              <w:t xml:space="preserve"> </w:t>
            </w:r>
            <w:r w:rsidR="00E761F5" w:rsidRPr="00E761F5">
              <w:rPr>
                <w:rFonts w:cs="Segoe UI"/>
                <w:bCs/>
                <w:i/>
              </w:rPr>
              <w:t>ve finančním objemu nejméně 2 mil. Kč bez DPH/zakázka, přičemž nainstalovaný kamerový systém splnil podmínky pro jeho použití v</w:t>
            </w:r>
            <w:r w:rsidR="00E761F5">
              <w:rPr>
                <w:rFonts w:cs="Segoe UI"/>
                <w:bCs/>
                <w:i/>
              </w:rPr>
              <w:t> </w:t>
            </w:r>
            <w:r w:rsidR="00E761F5" w:rsidRPr="00E761F5">
              <w:rPr>
                <w:rFonts w:cs="Segoe UI"/>
                <w:bCs/>
                <w:i/>
              </w:rPr>
              <w:t>podmínkách</w:t>
            </w:r>
            <w:r w:rsidR="00E761F5">
              <w:rPr>
                <w:rFonts w:cs="Segoe UI"/>
                <w:bCs/>
                <w:i/>
              </w:rPr>
              <w:t xml:space="preserve"> příslušného </w:t>
            </w:r>
            <w:r w:rsidR="00DA7E7A">
              <w:rPr>
                <w:rFonts w:cs="Segoe UI"/>
                <w:bCs/>
                <w:i/>
              </w:rPr>
              <w:lastRenderedPageBreak/>
              <w:t>národního právního řádu</w:t>
            </w:r>
            <w:r w:rsidR="00E761F5" w:rsidRPr="00E761F5">
              <w:rPr>
                <w:rFonts w:cs="Segoe UI"/>
                <w:bCs/>
                <w:i/>
              </w:rPr>
              <w:t>;</w:t>
            </w:r>
          </w:p>
          <w:p w14:paraId="620C7B94" w14:textId="3746F3BC" w:rsidR="00211D93" w:rsidRPr="00211D93" w:rsidRDefault="00C61C06" w:rsidP="00211D93">
            <w:pPr>
              <w:pStyle w:val="Odstavecseseznamem"/>
              <w:numPr>
                <w:ilvl w:val="0"/>
                <w:numId w:val="32"/>
              </w:numPr>
              <w:rPr>
                <w:rFonts w:cs="Segoe UI"/>
                <w:bCs/>
                <w:i/>
              </w:rPr>
            </w:pPr>
            <w:r w:rsidRPr="00211D93">
              <w:rPr>
                <w:rFonts w:cs="Segoe UI"/>
                <w:b/>
                <w:i/>
              </w:rPr>
              <w:t>1 významnou zakázku,</w:t>
            </w:r>
            <w:r w:rsidRPr="00211D93">
              <w:rPr>
                <w:rFonts w:eastAsia="Arial Unicode MS" w:cs="Segoe UI"/>
                <w:i/>
              </w:rPr>
              <w:t xml:space="preserve"> jejímž předmětem bylo </w:t>
            </w:r>
            <w:r w:rsidRPr="00211D93">
              <w:rPr>
                <w:rFonts w:cs="Segoe UI"/>
                <w:bCs/>
                <w:i/>
              </w:rPr>
              <w:t xml:space="preserve">dodání a zprovoznění </w:t>
            </w:r>
            <w:r w:rsidR="00211D93" w:rsidRPr="00211D93">
              <w:rPr>
                <w:rFonts w:cs="Segoe UI"/>
                <w:bCs/>
                <w:i/>
              </w:rPr>
              <w:t xml:space="preserve">kamerového systému, obsahujícího </w:t>
            </w:r>
            <w:r w:rsidR="006F0817">
              <w:rPr>
                <w:rFonts w:cs="Segoe UI"/>
                <w:bCs/>
                <w:i/>
              </w:rPr>
              <w:t xml:space="preserve">kameru či </w:t>
            </w:r>
            <w:r w:rsidR="00211D93" w:rsidRPr="00211D93">
              <w:rPr>
                <w:rFonts w:cs="Segoe UI"/>
                <w:bCs/>
                <w:i/>
              </w:rPr>
              <w:t xml:space="preserve">kamery v salonu pro cestující, záznamové zařízení a SW umožňující dálkový náhled a dálkové stažení záznamu, a to v drážních vozech provozovaných ve veřejné dopravě (tramvaje, trolejbusy a vlaky) ve finančním objemu nejméně 1 mil. Kč bez DPH/zakázka, přičemž nainstalovaný kamerový systém splnil podmínky pro jeho použití </w:t>
            </w:r>
            <w:r w:rsidR="006F0817">
              <w:rPr>
                <w:rFonts w:cs="Segoe UI"/>
                <w:bCs/>
                <w:i/>
              </w:rPr>
              <w:t xml:space="preserve">v podmínkách příslušného národního právního řádu (např. v ČR </w:t>
            </w:r>
            <w:r w:rsidR="00211D93" w:rsidRPr="00211D93">
              <w:rPr>
                <w:rFonts w:cs="Segoe UI"/>
                <w:bCs/>
                <w:i/>
              </w:rPr>
              <w:t>na základě schválení příslušného národního úřadu</w:t>
            </w:r>
            <w:r w:rsidR="006F0817">
              <w:rPr>
                <w:rFonts w:cs="Segoe UI"/>
                <w:bCs/>
                <w:i/>
              </w:rPr>
              <w:t>)</w:t>
            </w:r>
            <w:r w:rsidR="00211D93" w:rsidRPr="00211D93">
              <w:rPr>
                <w:rFonts w:cs="Segoe UI"/>
                <w:bCs/>
                <w:i/>
              </w:rPr>
              <w:t xml:space="preserve">. </w:t>
            </w:r>
          </w:p>
          <w:p w14:paraId="507F4ED6" w14:textId="13EDC3B8" w:rsidR="00C61C06" w:rsidRDefault="00C61C06" w:rsidP="007818BC">
            <w:pPr>
              <w:widowControl w:val="0"/>
              <w:rPr>
                <w:rFonts w:cs="Segoe UI"/>
                <w:i/>
                <w:iCs/>
              </w:rPr>
            </w:pPr>
            <w:r>
              <w:rPr>
                <w:rFonts w:cs="Segoe UI"/>
                <w:i/>
              </w:rPr>
              <w:t xml:space="preserve">Není-li stanoveno jinak, kvalifikaci rovněž splní dodavatel v případě, že se jedná o významné zakázky zahájené dříve než v posledních </w:t>
            </w:r>
            <w:r w:rsidRPr="008A14D2">
              <w:rPr>
                <w:rFonts w:cs="Segoe UI"/>
                <w:i/>
              </w:rPr>
              <w:t>3 letech</w:t>
            </w:r>
            <w:r>
              <w:rPr>
                <w:rFonts w:cs="Segoe UI"/>
                <w:i/>
              </w:rPr>
              <w:t xml:space="preserve"> před zahájením zadávacího řízení, pokud byly v takových posledních </w:t>
            </w:r>
            <w:r w:rsidRPr="008A14D2">
              <w:rPr>
                <w:rFonts w:cs="Segoe UI"/>
                <w:i/>
              </w:rPr>
              <w:t>3 letech</w:t>
            </w:r>
            <w:r>
              <w:rPr>
                <w:rFonts w:cs="Segoe UI"/>
                <w:i/>
              </w:rPr>
              <w:t xml:space="preserve"> dokončeny nebo pokud stále probíhají, za předpokladu splnění výše uvedených parametrů ke dni konce lhůty pro prokázání kvalifikace (tj. řádné dokončení příslušné části významné zakázky, která naplňuje požadavky zadavatele na reference).</w:t>
            </w:r>
          </w:p>
        </w:tc>
      </w:tr>
    </w:tbl>
    <w:p w14:paraId="6A676E5D" w14:textId="77777777" w:rsidR="005022B6" w:rsidRPr="005022B6" w:rsidRDefault="005022B6" w:rsidP="005022B6"/>
    <w:p w14:paraId="5A78CDE2" w14:textId="77777777" w:rsidR="008E0F58" w:rsidRPr="00977CBB" w:rsidRDefault="00261955" w:rsidP="0021039D">
      <w:pPr>
        <w:pStyle w:val="Nadpis1"/>
      </w:pPr>
      <w:bookmarkStart w:id="66" w:name="_Toc101326838"/>
      <w:bookmarkStart w:id="67" w:name="_Toc451612667"/>
      <w:bookmarkStart w:id="68" w:name="_Toc115337705"/>
      <w:r w:rsidRPr="0021039D">
        <w:lastRenderedPageBreak/>
        <w:t>SPOLEČNÁ</w:t>
      </w:r>
      <w:r w:rsidRPr="00977CBB">
        <w:t xml:space="preserve"> USTANOVENÍ KE KVALIFIKACI</w:t>
      </w:r>
      <w:bookmarkEnd w:id="66"/>
      <w:bookmarkEnd w:id="67"/>
      <w:bookmarkEnd w:id="68"/>
    </w:p>
    <w:p w14:paraId="677F3309" w14:textId="77777777" w:rsidR="008E0F58" w:rsidRPr="0021039D" w:rsidRDefault="008E0F58" w:rsidP="0054078A">
      <w:pPr>
        <w:pStyle w:val="Nadpis2"/>
        <w:jc w:val="both"/>
      </w:pPr>
      <w:r w:rsidRPr="0021039D">
        <w:t xml:space="preserve">Pravost </w:t>
      </w:r>
      <w:r w:rsidR="009D44AC" w:rsidRPr="0021039D">
        <w:t xml:space="preserve">a jazyk </w:t>
      </w:r>
      <w:r w:rsidRPr="0021039D">
        <w:t>dokladů prokazujících splnění kvalifikace</w:t>
      </w:r>
      <w:r w:rsidR="001B79D8" w:rsidRPr="0021039D">
        <w:t xml:space="preserve"> ve lhůtě pro prokázání splnění kvalifikace</w:t>
      </w:r>
    </w:p>
    <w:p w14:paraId="15D5DB9B" w14:textId="77777777" w:rsidR="006E1809" w:rsidRPr="00B966A9" w:rsidRDefault="00DA7E60" w:rsidP="0021039D">
      <w:r w:rsidRPr="00983523">
        <w:t xml:space="preserve">Dodavatel </w:t>
      </w:r>
      <w:r w:rsidR="007A59BC" w:rsidRPr="00983523">
        <w:t>prokáže splnění kvalifikace ve všech případech doklady předloženými v prostých kopiích</w:t>
      </w:r>
      <w:r w:rsidR="003E7063" w:rsidRPr="008318DA">
        <w:t xml:space="preserve"> (např. v naskenované podobě)</w:t>
      </w:r>
      <w:r w:rsidR="007A59BC" w:rsidRPr="008318DA">
        <w:t xml:space="preserve">. </w:t>
      </w:r>
      <w:r w:rsidR="00522246" w:rsidRPr="008318DA">
        <w:t>Zadavatel může pro účely zajištění řádného průběhu zadávacího řízení postupem podle § 46 odst. 1 ZZVZ požadovat předložení originálu dokladu</w:t>
      </w:r>
      <w:r w:rsidR="00D06F03" w:rsidRPr="008318DA">
        <w:t xml:space="preserve"> v elektronické podobě</w:t>
      </w:r>
      <w:r w:rsidR="00522246" w:rsidRPr="008318DA">
        <w:t xml:space="preserve">. </w:t>
      </w:r>
      <w:r w:rsidR="007A59BC" w:rsidRPr="004D4BD0">
        <w:t>Zadavatel v souladu s § 86 odst. 2 ZZVZ nepřipouští, aby účastník nahradil předložení dokladů ke kvalifikaci čestným prohlášením</w:t>
      </w:r>
      <w:r w:rsidR="006E1809" w:rsidRPr="00B966A9">
        <w:t>.</w:t>
      </w:r>
    </w:p>
    <w:p w14:paraId="48567C09" w14:textId="77777777" w:rsidR="00942199" w:rsidRPr="00977CBB" w:rsidRDefault="006E1809" w:rsidP="0021039D">
      <w:r w:rsidRPr="00B966A9">
        <w:t>P</w:t>
      </w:r>
      <w:r w:rsidR="001B79D8" w:rsidRPr="008205DA">
        <w:t>ovinnost předložit doklad může dodavatel splnit</w:t>
      </w:r>
      <w:r w:rsidRPr="008205DA">
        <w:t xml:space="preserve"> i</w:t>
      </w:r>
      <w:r w:rsidR="001B79D8" w:rsidRPr="008205DA">
        <w:t xml:space="preserve"> odkazem na odpovídající informace vedené v informačním systému veřejné správy ve smyslu zákona č. 365/2000 Sb., o</w:t>
      </w:r>
      <w:r w:rsidRPr="00B6128D">
        <w:t> </w:t>
      </w:r>
      <w:r w:rsidR="001B79D8" w:rsidRPr="00B6128D">
        <w:t xml:space="preserve">informačních systémech veřejné správy, v platném znění, nebo v obdobném systému vedeném v jiném členském státu, který umožňuje neomezený dálkový přístup. Takový odkaz musí obsahovat internetovou </w:t>
      </w:r>
      <w:r w:rsidR="001B79D8" w:rsidRPr="00785416">
        <w:t>adresu</w:t>
      </w:r>
      <w:r w:rsidR="001B79D8" w:rsidRPr="00977CBB">
        <w:t xml:space="preserve"> a </w:t>
      </w:r>
      <w:r w:rsidR="001B79D8" w:rsidRPr="00785416">
        <w:t>údaje pro přihlášení a vyhledání</w:t>
      </w:r>
      <w:r w:rsidR="001B79D8" w:rsidRPr="00977CBB">
        <w:t xml:space="preserve"> požadované informace, jsou-li takové údaje nezbytné. V ČR jde zejména o </w:t>
      </w:r>
    </w:p>
    <w:p w14:paraId="38E13DFC" w14:textId="77777777" w:rsidR="00942199" w:rsidRPr="00977CBB" w:rsidRDefault="00942199" w:rsidP="0021039D">
      <w:r w:rsidRPr="00977CBB">
        <w:t xml:space="preserve">- </w:t>
      </w:r>
      <w:r w:rsidR="001B79D8" w:rsidRPr="00977CBB">
        <w:t xml:space="preserve">výpis z obchodního rejstříku, </w:t>
      </w:r>
    </w:p>
    <w:p w14:paraId="3413C8C9" w14:textId="77777777" w:rsidR="00942199" w:rsidRPr="00977CBB" w:rsidRDefault="00942199" w:rsidP="0021039D">
      <w:r w:rsidRPr="00977CBB">
        <w:t xml:space="preserve">- </w:t>
      </w:r>
      <w:r w:rsidR="001B79D8" w:rsidRPr="00977CBB">
        <w:t xml:space="preserve">výpis z veřejné části živnostenského rejstříku nebo </w:t>
      </w:r>
    </w:p>
    <w:p w14:paraId="760A917F" w14:textId="77777777" w:rsidR="001B79D8" w:rsidRPr="00983523" w:rsidRDefault="00942199" w:rsidP="0021039D">
      <w:r w:rsidRPr="00F301ED">
        <w:t xml:space="preserve"> -</w:t>
      </w:r>
      <w:r w:rsidR="001B79D8" w:rsidRPr="00983523">
        <w:t>výpis ze seznamu kvalifikovaných dodavatelů.</w:t>
      </w:r>
    </w:p>
    <w:p w14:paraId="0E7CA41C" w14:textId="77777777" w:rsidR="007A59BC" w:rsidRPr="00977CBB" w:rsidRDefault="007A59BC" w:rsidP="0021039D">
      <w:r w:rsidRPr="00977CBB">
        <w:t xml:space="preserve">Dodavatel </w:t>
      </w:r>
      <w:r w:rsidR="00942199" w:rsidRPr="00977CBB">
        <w:t xml:space="preserve">také </w:t>
      </w:r>
      <w:r w:rsidRPr="00977CBB">
        <w:t xml:space="preserve">může nahradit požadované doklady jednotným evropským osvědčením pro veřejné zakázky ve smyslu § 87 ZZVZ. </w:t>
      </w:r>
    </w:p>
    <w:p w14:paraId="5EB07A18" w14:textId="77777777" w:rsidR="003A492B" w:rsidRPr="004D4BD0" w:rsidRDefault="007A59BC" w:rsidP="0021039D">
      <w:r w:rsidRPr="00977CBB">
        <w:t xml:space="preserve">V případě </w:t>
      </w:r>
      <w:r w:rsidRPr="00977CBB">
        <w:rPr>
          <w:b/>
        </w:rPr>
        <w:t>cizojazyčných</w:t>
      </w:r>
      <w:r w:rsidRPr="00977CBB">
        <w:t xml:space="preserve"> dokumentů připojí účastník k dokumentům </w:t>
      </w:r>
      <w:r w:rsidR="00F8351E" w:rsidRPr="00F301ED">
        <w:t xml:space="preserve">(prostý) </w:t>
      </w:r>
      <w:r w:rsidRPr="00983523">
        <w:rPr>
          <w:b/>
        </w:rPr>
        <w:t>překlad</w:t>
      </w:r>
      <w:r w:rsidRPr="00983523">
        <w:t xml:space="preserve"> do českého jazyka. Bude-li mít zadavatel pochybnosti o sprá</w:t>
      </w:r>
      <w:r w:rsidRPr="008318DA">
        <w:t>vnosti překladu, je oprávněn si vyžádat předložení úředně ověřeného překladu dokladu do českého jazyka. Povinnost připojit k dokladům překlad do českého jazyka se nevztahuje na doklady ve slovenském jazyce. Doklady o vzdělání</w:t>
      </w:r>
      <w:r w:rsidR="008D6102" w:rsidRPr="008318DA">
        <w:t xml:space="preserve"> (</w:t>
      </w:r>
      <w:r w:rsidRPr="008318DA">
        <w:t>např. vysokoškolské diplomy</w:t>
      </w:r>
      <w:r w:rsidR="008D6102" w:rsidRPr="008318DA">
        <w:t>)</w:t>
      </w:r>
      <w:r w:rsidRPr="008318DA">
        <w:t xml:space="preserve"> lze předkládat rovněž v</w:t>
      </w:r>
      <w:r w:rsidR="00827972" w:rsidRPr="008318DA">
        <w:t> </w:t>
      </w:r>
      <w:r w:rsidRPr="008318DA">
        <w:t xml:space="preserve">latinském jazyce. </w:t>
      </w:r>
    </w:p>
    <w:p w14:paraId="3348E634" w14:textId="77777777" w:rsidR="001B79D8" w:rsidRPr="00977CBB" w:rsidRDefault="001B79D8" w:rsidP="0021039D">
      <w:pPr>
        <w:pStyle w:val="Nadpis2"/>
      </w:pPr>
      <w:bookmarkStart w:id="69" w:name="_Ref519077635"/>
      <w:r w:rsidRPr="00977CBB">
        <w:t xml:space="preserve">Doklady </w:t>
      </w:r>
      <w:r w:rsidRPr="0021039D">
        <w:t>předkládané</w:t>
      </w:r>
      <w:r w:rsidRPr="00977CBB">
        <w:t xml:space="preserve"> vybraným dodavatelem</w:t>
      </w:r>
      <w:bookmarkEnd w:id="69"/>
    </w:p>
    <w:p w14:paraId="0EB4198F" w14:textId="4B132494" w:rsidR="00827972" w:rsidRPr="008205DA" w:rsidRDefault="003B2E15" w:rsidP="0021039D">
      <w:r w:rsidRPr="00977CBB">
        <w:t>Z</w:t>
      </w:r>
      <w:r w:rsidR="007A59BC" w:rsidRPr="00977CBB">
        <w:t>adavatel</w:t>
      </w:r>
      <w:r w:rsidRPr="00977CBB">
        <w:t xml:space="preserve"> si od dodavatele, kterého </w:t>
      </w:r>
      <w:r w:rsidR="0014153C" w:rsidRPr="00977CBB">
        <w:t>identi</w:t>
      </w:r>
      <w:r w:rsidRPr="00977CBB">
        <w:t>f</w:t>
      </w:r>
      <w:r w:rsidR="0014153C" w:rsidRPr="00977CBB">
        <w:t>i</w:t>
      </w:r>
      <w:r w:rsidRPr="00F301ED">
        <w:t>koval jako</w:t>
      </w:r>
      <w:r w:rsidR="007A59BC" w:rsidRPr="00983523">
        <w:rPr>
          <w:b/>
        </w:rPr>
        <w:t xml:space="preserve"> vybraného dodavatele</w:t>
      </w:r>
      <w:r w:rsidR="0000630A" w:rsidRPr="00983523">
        <w:rPr>
          <w:b/>
        </w:rPr>
        <w:t>,</w:t>
      </w:r>
      <w:r w:rsidR="007A59BC" w:rsidRPr="00983523">
        <w:t xml:space="preserve"> vyžádá předložení originálů</w:t>
      </w:r>
      <w:r w:rsidR="00FA5992" w:rsidRPr="008318DA">
        <w:t xml:space="preserve"> </w:t>
      </w:r>
      <w:r w:rsidR="008E3E66">
        <w:t xml:space="preserve">nebo ověřených kopií </w:t>
      </w:r>
      <w:r w:rsidR="007A59BC" w:rsidRPr="008318DA">
        <w:t xml:space="preserve">dokladů o kvalifikaci, pokud již nebyly </w:t>
      </w:r>
      <w:r w:rsidR="007C68BB" w:rsidRPr="008318DA">
        <w:t xml:space="preserve">v této podobě </w:t>
      </w:r>
      <w:r w:rsidR="007A59BC" w:rsidRPr="008318DA">
        <w:t>v zadávacím řízení předlož</w:t>
      </w:r>
      <w:r w:rsidR="007A59BC" w:rsidRPr="004D4BD0">
        <w:t>eny</w:t>
      </w:r>
      <w:r w:rsidR="006D6E0A" w:rsidRPr="004D4BD0">
        <w:t>, a to v</w:t>
      </w:r>
      <w:r w:rsidR="00662A3F" w:rsidRPr="00B966A9">
        <w:t xml:space="preserve"> </w:t>
      </w:r>
      <w:r w:rsidR="00662A3F" w:rsidRPr="00B966A9">
        <w:rPr>
          <w:b/>
        </w:rPr>
        <w:t>elektronick</w:t>
      </w:r>
      <w:r w:rsidR="006D6E0A" w:rsidRPr="00B966A9">
        <w:rPr>
          <w:b/>
        </w:rPr>
        <w:t>é</w:t>
      </w:r>
      <w:r w:rsidR="00662A3F" w:rsidRPr="008205DA">
        <w:rPr>
          <w:b/>
        </w:rPr>
        <w:t xml:space="preserve"> podob</w:t>
      </w:r>
      <w:r w:rsidR="006D6E0A" w:rsidRPr="008205DA">
        <w:rPr>
          <w:b/>
        </w:rPr>
        <w:t>ě</w:t>
      </w:r>
      <w:r w:rsidR="00B75D5C">
        <w:rPr>
          <w:b/>
        </w:rPr>
        <w:t xml:space="preserve"> </w:t>
      </w:r>
      <w:r w:rsidR="00B75D5C" w:rsidRPr="00785416">
        <w:t>(viz článek</w:t>
      </w:r>
      <w:r w:rsidR="009F46F9">
        <w:t xml:space="preserve"> 2</w:t>
      </w:r>
      <w:r w:rsidR="00B75D5C" w:rsidRPr="00785416">
        <w:t>)</w:t>
      </w:r>
      <w:r w:rsidR="00662D94" w:rsidRPr="008205DA">
        <w:t xml:space="preserve">. </w:t>
      </w:r>
    </w:p>
    <w:p w14:paraId="2E452D0F" w14:textId="77777777" w:rsidR="00827972" w:rsidRPr="00785416" w:rsidRDefault="00E576BB" w:rsidP="0021039D">
      <w:r w:rsidRPr="008205DA">
        <w:t>V</w:t>
      </w:r>
      <w:r w:rsidR="00662A3F" w:rsidRPr="00B6128D">
        <w:t xml:space="preserve"> případě potvrzení vydávaných orgánem státní </w:t>
      </w:r>
      <w:r w:rsidR="00D60C0A" w:rsidRPr="00B6128D">
        <w:t>s</w:t>
      </w:r>
      <w:r w:rsidR="00662A3F" w:rsidRPr="00B6128D">
        <w:t xml:space="preserve">právy </w:t>
      </w:r>
      <w:r w:rsidR="00662D94" w:rsidRPr="00B6128D">
        <w:t xml:space="preserve">se </w:t>
      </w:r>
      <w:r w:rsidR="00BD60B2" w:rsidRPr="00B6128D">
        <w:t xml:space="preserve">může </w:t>
      </w:r>
      <w:r w:rsidR="00662D94" w:rsidRPr="00B6128D">
        <w:t xml:space="preserve">jednat </w:t>
      </w:r>
      <w:r w:rsidRPr="00B6128D">
        <w:t>například o</w:t>
      </w:r>
      <w:r w:rsidR="00827972" w:rsidRPr="00240AA8">
        <w:t> </w:t>
      </w:r>
      <w:r w:rsidR="00662D94" w:rsidRPr="004E4023">
        <w:t>potvrzení, kter</w:t>
      </w:r>
      <w:r w:rsidR="000E0374" w:rsidRPr="0034651B">
        <w:t>é</w:t>
      </w:r>
      <w:r w:rsidR="00662D94" w:rsidRPr="007B449A">
        <w:t xml:space="preserve"> bude </w:t>
      </w:r>
      <w:r w:rsidR="00662A3F" w:rsidRPr="007B449A">
        <w:t>elektronicky pode</w:t>
      </w:r>
      <w:r w:rsidRPr="007B449A">
        <w:t>psáno</w:t>
      </w:r>
      <w:r w:rsidR="00662A3F" w:rsidRPr="00243E6C">
        <w:t xml:space="preserve"> a </w:t>
      </w:r>
      <w:r w:rsidR="00B46D30" w:rsidRPr="00243E6C">
        <w:t xml:space="preserve">zasláno </w:t>
      </w:r>
      <w:r w:rsidR="00662D94" w:rsidRPr="00602737">
        <w:t xml:space="preserve">tímto orgánem </w:t>
      </w:r>
      <w:r w:rsidR="00662A3F" w:rsidRPr="00BA24B3">
        <w:t>do datové schránky</w:t>
      </w:r>
      <w:r w:rsidR="001239B7" w:rsidRPr="00B75D5C">
        <w:t xml:space="preserve"> dodavatele</w:t>
      </w:r>
      <w:r w:rsidR="00662D94" w:rsidRPr="00C65158">
        <w:t xml:space="preserve"> (v</w:t>
      </w:r>
      <w:r w:rsidR="006D6E0A" w:rsidRPr="00C65158">
        <w:t> </w:t>
      </w:r>
      <w:r w:rsidR="00662D94" w:rsidRPr="00163696">
        <w:t xml:space="preserve">takovém případě </w:t>
      </w:r>
      <w:proofErr w:type="gramStart"/>
      <w:r w:rsidR="00662D94" w:rsidRPr="00163696">
        <w:t>postačí</w:t>
      </w:r>
      <w:proofErr w:type="gramEnd"/>
      <w:r w:rsidR="00662D94" w:rsidRPr="00163696">
        <w:t xml:space="preserve"> </w:t>
      </w:r>
      <w:r w:rsidR="00B05097" w:rsidRPr="00A62280">
        <w:t xml:space="preserve">předložení </w:t>
      </w:r>
      <w:r w:rsidR="00662D94" w:rsidRPr="00A62280">
        <w:t>pouze tohoto elektronicky podepsaného so</w:t>
      </w:r>
      <w:r w:rsidR="009D2F40" w:rsidRPr="00C327B5">
        <w:t>u</w:t>
      </w:r>
      <w:r w:rsidR="00662D94" w:rsidRPr="00C327B5">
        <w:t>boru)</w:t>
      </w:r>
      <w:r w:rsidR="00662A3F" w:rsidRPr="00C327B5">
        <w:t xml:space="preserve"> či </w:t>
      </w:r>
      <w:r w:rsidR="00BD60B2" w:rsidRPr="00C327B5">
        <w:t>se může jednat o</w:t>
      </w:r>
      <w:r w:rsidR="00551D99" w:rsidRPr="00C327B5">
        <w:t xml:space="preserve"> původní</w:t>
      </w:r>
      <w:r w:rsidR="00BD60B2" w:rsidRPr="00C327B5">
        <w:t xml:space="preserve"> </w:t>
      </w:r>
      <w:r w:rsidR="00662A3F" w:rsidRPr="00C327B5">
        <w:t>listinn</w:t>
      </w:r>
      <w:r w:rsidR="00BD60B2" w:rsidRPr="00C327B5">
        <w:t>ý</w:t>
      </w:r>
      <w:r w:rsidR="00662A3F" w:rsidRPr="00C327B5">
        <w:t xml:space="preserve"> originál</w:t>
      </w:r>
      <w:r w:rsidR="00BD60B2" w:rsidRPr="00C327B5">
        <w:t xml:space="preserve"> dokladu, který byl prostřednictvím autorizované konverze převeden</w:t>
      </w:r>
      <w:r w:rsidR="00662A3F" w:rsidRPr="001648A0">
        <w:t xml:space="preserve"> do elektronické podoby </w:t>
      </w:r>
      <w:r w:rsidR="006E0A9A" w:rsidRPr="00785416">
        <w:t>(</w:t>
      </w:r>
      <w:r w:rsidR="00662A3F" w:rsidRPr="00785416">
        <w:t>na</w:t>
      </w:r>
      <w:r w:rsidR="001239B7" w:rsidRPr="00785416">
        <w:t xml:space="preserve">příklad na </w:t>
      </w:r>
      <w:r w:rsidR="00662D94" w:rsidRPr="00785416">
        <w:t>některém z pracovišť Czech POINT</w:t>
      </w:r>
      <w:r w:rsidR="001239B7" w:rsidRPr="00785416">
        <w:t>)</w:t>
      </w:r>
      <w:r w:rsidR="0005658F" w:rsidRPr="00785416">
        <w:t>.</w:t>
      </w:r>
      <w:r w:rsidR="00717F8C" w:rsidRPr="00785416">
        <w:t xml:space="preserve"> </w:t>
      </w:r>
    </w:p>
    <w:p w14:paraId="2EDE7570" w14:textId="77777777" w:rsidR="007A59BC" w:rsidRPr="00785416" w:rsidRDefault="00717F8C" w:rsidP="0021039D">
      <w:r w:rsidRPr="00785416">
        <w:lastRenderedPageBreak/>
        <w:t xml:space="preserve">Za originál v elektronické podobě se </w:t>
      </w:r>
      <w:r w:rsidRPr="00785416">
        <w:rPr>
          <w:b/>
        </w:rPr>
        <w:t>nepovažuje sken</w:t>
      </w:r>
      <w:r w:rsidRPr="00785416">
        <w:t xml:space="preserve"> dokladu vydávaného orgánem státní správy</w:t>
      </w:r>
      <w:r w:rsidR="007A7F60" w:rsidRPr="00785416">
        <w:t xml:space="preserve"> (ani pokud by byl například</w:t>
      </w:r>
      <w:r w:rsidRPr="00785416">
        <w:t xml:space="preserve"> </w:t>
      </w:r>
      <w:r w:rsidR="007A7F60" w:rsidRPr="00785416">
        <w:t xml:space="preserve">následně </w:t>
      </w:r>
      <w:r w:rsidRPr="00785416">
        <w:t>elektronicky podepsán dodavatelem</w:t>
      </w:r>
      <w:r w:rsidR="007A7F60" w:rsidRPr="00785416">
        <w:t>)</w:t>
      </w:r>
      <w:r w:rsidRPr="00785416">
        <w:t>.</w:t>
      </w:r>
    </w:p>
    <w:p w14:paraId="274C0D20" w14:textId="77777777" w:rsidR="008E0F58" w:rsidRPr="00785416" w:rsidRDefault="008E0F58" w:rsidP="0021039D">
      <w:pPr>
        <w:pStyle w:val="Nadpis2"/>
      </w:pPr>
      <w:r w:rsidRPr="0021039D">
        <w:t>Prokázání</w:t>
      </w:r>
      <w:r w:rsidRPr="00785416">
        <w:t xml:space="preserve"> kvalifikace </w:t>
      </w:r>
      <w:r w:rsidR="0007668E" w:rsidRPr="00785416">
        <w:t>získané v zahraničí</w:t>
      </w:r>
    </w:p>
    <w:p w14:paraId="2BA04A63" w14:textId="77777777" w:rsidR="00BC7AD4" w:rsidRPr="00785416" w:rsidRDefault="0007668E" w:rsidP="0021039D">
      <w:r w:rsidRPr="00785416">
        <w:t>V případě, že byla kvalifikace získána v zahraničí, prokazuje se doklady vydanými podle právního řádu země, ve které byla získána, a to v rozsahu požadovaném zadavatelem</w:t>
      </w:r>
      <w:r w:rsidR="007C68BB" w:rsidRPr="00785416">
        <w:t xml:space="preserve"> a ZZVZ</w:t>
      </w:r>
      <w:r w:rsidRPr="00785416">
        <w:t>.</w:t>
      </w:r>
      <w:r w:rsidR="00F40024" w:rsidRPr="00785416">
        <w:t xml:space="preserve"> </w:t>
      </w:r>
    </w:p>
    <w:p w14:paraId="3F526F90" w14:textId="77777777" w:rsidR="000F2D55" w:rsidRPr="00785416" w:rsidRDefault="00164011" w:rsidP="0021039D">
      <w:r w:rsidRPr="00785416">
        <w:t xml:space="preserve">Potvrzení </w:t>
      </w:r>
      <w:r w:rsidR="00F97799" w:rsidRPr="00785416">
        <w:t>pro zahraniční dodavatele o neexistenci nedoplatků v</w:t>
      </w:r>
      <w:r w:rsidR="00A078E3" w:rsidRPr="00785416" w:rsidDel="00A078E3">
        <w:t xml:space="preserve"> </w:t>
      </w:r>
      <w:r w:rsidR="00F97799" w:rsidRPr="00785416">
        <w:t xml:space="preserve">ČR </w:t>
      </w:r>
      <w:r w:rsidR="00A078E3" w:rsidRPr="00785416">
        <w:t>vydává ve vztahu k</w:t>
      </w:r>
    </w:p>
    <w:p w14:paraId="588EB89C" w14:textId="77777777" w:rsidR="000F2D55" w:rsidRPr="00785416" w:rsidRDefault="00164011" w:rsidP="00AF1AA8">
      <w:pPr>
        <w:pStyle w:val="Odstavecseseznamem"/>
        <w:numPr>
          <w:ilvl w:val="0"/>
          <w:numId w:val="16"/>
        </w:numPr>
        <w:ind w:left="1276"/>
      </w:pPr>
      <w:r w:rsidRPr="00785416">
        <w:t>daňov</w:t>
      </w:r>
      <w:r w:rsidR="00A078E3" w:rsidRPr="00785416">
        <w:t>ým</w:t>
      </w:r>
      <w:r w:rsidRPr="00785416">
        <w:t xml:space="preserve"> nedoplatk</w:t>
      </w:r>
      <w:r w:rsidR="00A078E3" w:rsidRPr="00785416">
        <w:t>ům</w:t>
      </w:r>
      <w:r w:rsidRPr="00785416">
        <w:t xml:space="preserve"> Finanční úřad pro Prahu 1</w:t>
      </w:r>
      <w:r w:rsidR="00A078E3" w:rsidRPr="00785416">
        <w:t>,</w:t>
      </w:r>
    </w:p>
    <w:p w14:paraId="764D1594" w14:textId="77777777" w:rsidR="004E2FBB" w:rsidRPr="00785416" w:rsidRDefault="00164011" w:rsidP="00AF1AA8">
      <w:pPr>
        <w:pStyle w:val="Odstavecseseznamem"/>
        <w:numPr>
          <w:ilvl w:val="0"/>
          <w:numId w:val="16"/>
        </w:numPr>
        <w:ind w:left="1276"/>
      </w:pPr>
      <w:r w:rsidRPr="00785416">
        <w:t>nedoplatk</w:t>
      </w:r>
      <w:r w:rsidR="00A078E3" w:rsidRPr="00785416">
        <w:t>ům</w:t>
      </w:r>
      <w:r w:rsidRPr="00785416">
        <w:t xml:space="preserve"> na pojistném a na penále na sociální zabezpečení a příspěvku na státní politiku zaměstnanosti Pražská správa sociálního zabezpečení.</w:t>
      </w:r>
    </w:p>
    <w:p w14:paraId="0641D7F7" w14:textId="77777777" w:rsidR="004E2FBB" w:rsidRPr="00785416" w:rsidRDefault="004E2FBB" w:rsidP="0021039D">
      <w:pPr>
        <w:pStyle w:val="Nadpis2"/>
      </w:pPr>
      <w:r w:rsidRPr="00785416">
        <w:t>Prokázání části kvalifikace prostřednictvím jiných osob</w:t>
      </w:r>
    </w:p>
    <w:p w14:paraId="2706C253" w14:textId="4DC6DAAE" w:rsidR="00FA5031" w:rsidRPr="00977CBB" w:rsidRDefault="004E2FBB" w:rsidP="0021039D">
      <w:r w:rsidRPr="00785416">
        <w:t xml:space="preserve">Pokud není </w:t>
      </w:r>
      <w:r w:rsidR="003D32E7" w:rsidRPr="00785416">
        <w:t xml:space="preserve">účastník </w:t>
      </w:r>
      <w:r w:rsidRPr="00785416">
        <w:t xml:space="preserve">schopen prokázat splnění určité části </w:t>
      </w:r>
      <w:r w:rsidR="009D488F" w:rsidRPr="00785416">
        <w:t>profesní způs</w:t>
      </w:r>
      <w:r w:rsidR="00FD5383" w:rsidRPr="00785416">
        <w:t>o</w:t>
      </w:r>
      <w:r w:rsidR="009D488F" w:rsidRPr="00785416">
        <w:t xml:space="preserve">bilosti, ekonomické kvalifikace nebo </w:t>
      </w:r>
      <w:r w:rsidRPr="00785416">
        <w:t>technické kvalifikace požadované zadavatelem v plném rozsahu</w:t>
      </w:r>
      <w:r w:rsidR="007F011D" w:rsidRPr="00785416">
        <w:t xml:space="preserve"> a zadávací dokumentace nestanoví jinak</w:t>
      </w:r>
      <w:r w:rsidRPr="00785416">
        <w:t>, je oprávněn splnění kvalifikace v</w:t>
      </w:r>
      <w:r w:rsidR="000F2D55" w:rsidRPr="00785416">
        <w:t> </w:t>
      </w:r>
      <w:r w:rsidRPr="00785416">
        <w:t xml:space="preserve">chybějícím rozsahu prokázat prostřednictvím jiné osoby (to neplatí v případě profesní způsobilosti podle </w:t>
      </w:r>
      <w:r w:rsidR="009D488F" w:rsidRPr="00785416">
        <w:t>odst.</w:t>
      </w:r>
      <w:r w:rsidR="00CA3893" w:rsidRPr="00785416">
        <w:t xml:space="preserve"> </w:t>
      </w:r>
      <w:r w:rsidR="00CA3893" w:rsidRPr="008318DA">
        <w:fldChar w:fldCharType="begin"/>
      </w:r>
      <w:r w:rsidR="00CA3893" w:rsidRPr="00785416">
        <w:instrText xml:space="preserve"> REF _Ref519076862 \r \h </w:instrText>
      </w:r>
      <w:r w:rsidR="00D671B5">
        <w:instrText xml:space="preserve"> \* MERGEFORMAT </w:instrText>
      </w:r>
      <w:r w:rsidR="00CA3893" w:rsidRPr="008318DA">
        <w:fldChar w:fldCharType="separate"/>
      </w:r>
      <w:r w:rsidR="00CD6CA4">
        <w:t>6.2</w:t>
      </w:r>
      <w:r w:rsidR="00CA3893" w:rsidRPr="008318DA">
        <w:fldChar w:fldCharType="end"/>
      </w:r>
      <w:r w:rsidR="009D488F" w:rsidRPr="00977CBB">
        <w:t xml:space="preserve"> písm. a) zadávací dokumentace</w:t>
      </w:r>
      <w:r w:rsidRPr="00977CBB">
        <w:t xml:space="preserve">). </w:t>
      </w:r>
    </w:p>
    <w:p w14:paraId="4959A858" w14:textId="77777777" w:rsidR="004E2FBB" w:rsidRPr="00977CBB" w:rsidRDefault="003D32E7" w:rsidP="0021039D">
      <w:r w:rsidRPr="00977CBB">
        <w:t>Za jinou osobu se považuje osoba s jiným IČO, a to i tehdy, je-li například součástí stejného koncernu jako účastník.</w:t>
      </w:r>
    </w:p>
    <w:p w14:paraId="0F9C08AB" w14:textId="77777777" w:rsidR="004E2FBB" w:rsidRPr="00977CBB" w:rsidRDefault="00B527C5" w:rsidP="0021039D">
      <w:r w:rsidRPr="00977CBB">
        <w:t>Ú</w:t>
      </w:r>
      <w:r w:rsidR="00BE33B4" w:rsidRPr="00977CBB">
        <w:t xml:space="preserve">častník </w:t>
      </w:r>
      <w:r w:rsidR="004E2FBB" w:rsidRPr="00977CBB">
        <w:t>je v takovém případě povinen zadavateli předložit</w:t>
      </w:r>
    </w:p>
    <w:p w14:paraId="700553A5" w14:textId="47A8DDF2" w:rsidR="0002422A" w:rsidRPr="0021039D" w:rsidRDefault="0002422A" w:rsidP="00AF1AA8">
      <w:pPr>
        <w:pStyle w:val="Odstavecseseznamem"/>
        <w:numPr>
          <w:ilvl w:val="0"/>
          <w:numId w:val="17"/>
        </w:numPr>
        <w:ind w:left="1418" w:hanging="425"/>
        <w:rPr>
          <w:szCs w:val="22"/>
        </w:rPr>
      </w:pPr>
      <w:r w:rsidRPr="0021039D">
        <w:rPr>
          <w:szCs w:val="22"/>
        </w:rPr>
        <w:t xml:space="preserve">doklady </w:t>
      </w:r>
      <w:r w:rsidR="00871CBD" w:rsidRPr="0021039D">
        <w:rPr>
          <w:szCs w:val="22"/>
        </w:rPr>
        <w:t>prokazující</w:t>
      </w:r>
      <w:r w:rsidRPr="0021039D">
        <w:rPr>
          <w:szCs w:val="22"/>
        </w:rPr>
        <w:t xml:space="preserve"> splnění </w:t>
      </w:r>
      <w:r w:rsidRPr="0021039D">
        <w:rPr>
          <w:b/>
          <w:szCs w:val="22"/>
        </w:rPr>
        <w:t>základní</w:t>
      </w:r>
      <w:r w:rsidRPr="0021039D">
        <w:rPr>
          <w:szCs w:val="22"/>
        </w:rPr>
        <w:t xml:space="preserve"> způsobilosti podle </w:t>
      </w:r>
      <w:r w:rsidR="00224BE3" w:rsidRPr="0021039D">
        <w:rPr>
          <w:szCs w:val="22"/>
        </w:rPr>
        <w:t xml:space="preserve">odst. </w:t>
      </w:r>
      <w:r w:rsidR="00000DC2" w:rsidRPr="0021039D">
        <w:rPr>
          <w:szCs w:val="22"/>
        </w:rPr>
        <w:fldChar w:fldCharType="begin"/>
      </w:r>
      <w:r w:rsidR="00000DC2" w:rsidRPr="0021039D">
        <w:rPr>
          <w:szCs w:val="22"/>
        </w:rPr>
        <w:instrText xml:space="preserve"> REF _Ref519076842 \r \h </w:instrText>
      </w:r>
      <w:r w:rsidR="00D671B5" w:rsidRPr="0021039D">
        <w:rPr>
          <w:szCs w:val="22"/>
        </w:rPr>
        <w:instrText xml:space="preserve"> \* MERGEFORMAT </w:instrText>
      </w:r>
      <w:r w:rsidR="00000DC2" w:rsidRPr="0021039D">
        <w:rPr>
          <w:szCs w:val="22"/>
        </w:rPr>
      </w:r>
      <w:r w:rsidR="00000DC2" w:rsidRPr="0021039D">
        <w:rPr>
          <w:szCs w:val="22"/>
        </w:rPr>
        <w:fldChar w:fldCharType="separate"/>
      </w:r>
      <w:r w:rsidR="00CD6CA4">
        <w:rPr>
          <w:szCs w:val="22"/>
        </w:rPr>
        <w:t>6.1</w:t>
      </w:r>
      <w:r w:rsidR="00000DC2" w:rsidRPr="0021039D">
        <w:rPr>
          <w:szCs w:val="22"/>
        </w:rPr>
        <w:fldChar w:fldCharType="end"/>
      </w:r>
      <w:r w:rsidR="00224BE3" w:rsidRPr="0021039D">
        <w:rPr>
          <w:szCs w:val="22"/>
        </w:rPr>
        <w:t xml:space="preserve"> zadávací dokumentace (</w:t>
      </w:r>
      <w:proofErr w:type="spellStart"/>
      <w:r w:rsidRPr="0021039D">
        <w:rPr>
          <w:szCs w:val="22"/>
        </w:rPr>
        <w:t>ust</w:t>
      </w:r>
      <w:proofErr w:type="spellEnd"/>
      <w:r w:rsidRPr="0021039D">
        <w:rPr>
          <w:szCs w:val="22"/>
        </w:rPr>
        <w:t xml:space="preserve">. § 74 </w:t>
      </w:r>
      <w:r w:rsidR="00224BE3" w:rsidRPr="0021039D">
        <w:rPr>
          <w:szCs w:val="22"/>
        </w:rPr>
        <w:t xml:space="preserve">a § 75 </w:t>
      </w:r>
      <w:r w:rsidRPr="0021039D">
        <w:rPr>
          <w:szCs w:val="22"/>
        </w:rPr>
        <w:t>ZZVZ</w:t>
      </w:r>
      <w:r w:rsidR="00224BE3" w:rsidRPr="0021039D">
        <w:rPr>
          <w:szCs w:val="22"/>
        </w:rPr>
        <w:t>)</w:t>
      </w:r>
      <w:r w:rsidRPr="0021039D">
        <w:rPr>
          <w:szCs w:val="22"/>
        </w:rPr>
        <w:t xml:space="preserve"> jinou osobou,</w:t>
      </w:r>
    </w:p>
    <w:p w14:paraId="1766E4BE" w14:textId="16D759C1" w:rsidR="004E2FBB" w:rsidRPr="0021039D" w:rsidRDefault="004E2FBB" w:rsidP="00AF1AA8">
      <w:pPr>
        <w:pStyle w:val="Odstavecseseznamem"/>
        <w:numPr>
          <w:ilvl w:val="0"/>
          <w:numId w:val="17"/>
        </w:numPr>
        <w:ind w:left="1418" w:hanging="425"/>
        <w:rPr>
          <w:szCs w:val="22"/>
        </w:rPr>
      </w:pPr>
      <w:r w:rsidRPr="0021039D">
        <w:rPr>
          <w:szCs w:val="22"/>
        </w:rPr>
        <w:t xml:space="preserve">doklady prokazující splnění </w:t>
      </w:r>
      <w:r w:rsidRPr="0021039D">
        <w:rPr>
          <w:b/>
          <w:szCs w:val="22"/>
        </w:rPr>
        <w:t>profesní</w:t>
      </w:r>
      <w:r w:rsidRPr="0021039D">
        <w:rPr>
          <w:szCs w:val="22"/>
        </w:rPr>
        <w:t xml:space="preserve"> způsobilosti podle </w:t>
      </w:r>
      <w:r w:rsidR="00224BE3" w:rsidRPr="0021039D">
        <w:rPr>
          <w:szCs w:val="22"/>
        </w:rPr>
        <w:t xml:space="preserve">odst. </w:t>
      </w:r>
      <w:r w:rsidR="00000DC2" w:rsidRPr="0021039D">
        <w:rPr>
          <w:szCs w:val="22"/>
        </w:rPr>
        <w:fldChar w:fldCharType="begin"/>
      </w:r>
      <w:r w:rsidR="00000DC2" w:rsidRPr="0021039D">
        <w:rPr>
          <w:szCs w:val="22"/>
        </w:rPr>
        <w:instrText xml:space="preserve"> REF _Ref519076862 \r \h </w:instrText>
      </w:r>
      <w:r w:rsidR="00D671B5" w:rsidRPr="0021039D">
        <w:rPr>
          <w:szCs w:val="22"/>
        </w:rPr>
        <w:instrText xml:space="preserve"> \* MERGEFORMAT </w:instrText>
      </w:r>
      <w:r w:rsidR="00000DC2" w:rsidRPr="0021039D">
        <w:rPr>
          <w:szCs w:val="22"/>
        </w:rPr>
      </w:r>
      <w:r w:rsidR="00000DC2" w:rsidRPr="0021039D">
        <w:rPr>
          <w:szCs w:val="22"/>
        </w:rPr>
        <w:fldChar w:fldCharType="separate"/>
      </w:r>
      <w:r w:rsidR="00CD6CA4">
        <w:rPr>
          <w:szCs w:val="22"/>
        </w:rPr>
        <w:t>6.2</w:t>
      </w:r>
      <w:r w:rsidR="00000DC2" w:rsidRPr="0021039D">
        <w:rPr>
          <w:szCs w:val="22"/>
        </w:rPr>
        <w:fldChar w:fldCharType="end"/>
      </w:r>
      <w:r w:rsidR="00000DC2" w:rsidRPr="0021039D">
        <w:rPr>
          <w:szCs w:val="22"/>
        </w:rPr>
        <w:t xml:space="preserve"> písm. a)</w:t>
      </w:r>
      <w:r w:rsidR="00224BE3" w:rsidRPr="0021039D">
        <w:rPr>
          <w:szCs w:val="22"/>
        </w:rPr>
        <w:t xml:space="preserve"> zadávací dokumentace (</w:t>
      </w:r>
      <w:proofErr w:type="spellStart"/>
      <w:r w:rsidRPr="0021039D">
        <w:rPr>
          <w:szCs w:val="22"/>
        </w:rPr>
        <w:t>ust</w:t>
      </w:r>
      <w:proofErr w:type="spellEnd"/>
      <w:r w:rsidRPr="0021039D">
        <w:rPr>
          <w:szCs w:val="22"/>
        </w:rPr>
        <w:t>. § 77 odst. 1 ZZVZ</w:t>
      </w:r>
      <w:r w:rsidR="00224BE3" w:rsidRPr="0021039D">
        <w:rPr>
          <w:szCs w:val="22"/>
        </w:rPr>
        <w:t>)</w:t>
      </w:r>
      <w:r w:rsidRPr="0021039D">
        <w:rPr>
          <w:szCs w:val="22"/>
        </w:rPr>
        <w:t xml:space="preserve"> jinou osobou,</w:t>
      </w:r>
    </w:p>
    <w:p w14:paraId="616213FB" w14:textId="77777777" w:rsidR="004E2FBB" w:rsidRPr="0021039D" w:rsidRDefault="004E2FBB" w:rsidP="00AF1AA8">
      <w:pPr>
        <w:pStyle w:val="Odstavecseseznamem"/>
        <w:numPr>
          <w:ilvl w:val="0"/>
          <w:numId w:val="17"/>
        </w:numPr>
        <w:ind w:left="1418" w:hanging="425"/>
        <w:rPr>
          <w:szCs w:val="22"/>
        </w:rPr>
      </w:pPr>
      <w:r w:rsidRPr="0021039D">
        <w:rPr>
          <w:szCs w:val="22"/>
        </w:rPr>
        <w:t xml:space="preserve">doklady prokazující splnění </w:t>
      </w:r>
      <w:r w:rsidRPr="0021039D">
        <w:rPr>
          <w:b/>
          <w:szCs w:val="22"/>
        </w:rPr>
        <w:t>chybějící části kvalifikace</w:t>
      </w:r>
      <w:r w:rsidRPr="0021039D">
        <w:rPr>
          <w:szCs w:val="22"/>
        </w:rPr>
        <w:t xml:space="preserve"> prostřednictvím jiné osoby</w:t>
      </w:r>
      <w:r w:rsidR="00A4735B" w:rsidRPr="0021039D">
        <w:rPr>
          <w:szCs w:val="22"/>
        </w:rPr>
        <w:t>,</w:t>
      </w:r>
      <w:r w:rsidRPr="0021039D">
        <w:rPr>
          <w:szCs w:val="22"/>
        </w:rPr>
        <w:t xml:space="preserve"> a</w:t>
      </w:r>
    </w:p>
    <w:p w14:paraId="0AA55E8D" w14:textId="77777777" w:rsidR="004E2FBB" w:rsidRPr="0021039D" w:rsidRDefault="004E2FBB" w:rsidP="00AF1AA8">
      <w:pPr>
        <w:pStyle w:val="Odstavecseseznamem"/>
        <w:numPr>
          <w:ilvl w:val="0"/>
          <w:numId w:val="17"/>
        </w:numPr>
        <w:ind w:left="1418" w:hanging="425"/>
        <w:rPr>
          <w:szCs w:val="22"/>
        </w:rPr>
      </w:pPr>
      <w:r w:rsidRPr="0021039D">
        <w:rPr>
          <w:szCs w:val="22"/>
        </w:rPr>
        <w:t xml:space="preserve">písemný </w:t>
      </w:r>
      <w:r w:rsidRPr="0021039D">
        <w:rPr>
          <w:b/>
          <w:szCs w:val="22"/>
        </w:rPr>
        <w:t>závazek</w:t>
      </w:r>
      <w:r w:rsidRPr="0021039D">
        <w:rPr>
          <w:szCs w:val="22"/>
        </w:rPr>
        <w:t xml:space="preserve"> jiné osoby (případně i ve formě smlouvy s dodavatelem) k</w:t>
      </w:r>
      <w:r w:rsidR="009F2B80" w:rsidRPr="0021039D">
        <w:rPr>
          <w:szCs w:val="22"/>
        </w:rPr>
        <w:t> </w:t>
      </w:r>
      <w:r w:rsidRPr="0021039D">
        <w:rPr>
          <w:szCs w:val="22"/>
        </w:rPr>
        <w:t xml:space="preserve">poskytnutí </w:t>
      </w:r>
      <w:r w:rsidRPr="0021039D">
        <w:rPr>
          <w:b/>
          <w:szCs w:val="22"/>
        </w:rPr>
        <w:t xml:space="preserve">konkrétního </w:t>
      </w:r>
      <w:r w:rsidRPr="0021039D">
        <w:rPr>
          <w:szCs w:val="22"/>
        </w:rPr>
        <w:t>plnění určeného k plnění veřejné zakázky nebo k</w:t>
      </w:r>
      <w:r w:rsidR="009F2B80" w:rsidRPr="0021039D">
        <w:rPr>
          <w:szCs w:val="22"/>
        </w:rPr>
        <w:t> </w:t>
      </w:r>
      <w:r w:rsidRPr="0021039D">
        <w:rPr>
          <w:szCs w:val="22"/>
        </w:rPr>
        <w:t>poskytnutí věcí nebo práv, s nimiž bude dodavatel oprávněn disponovat v</w:t>
      </w:r>
      <w:r w:rsidR="009F2B80" w:rsidRPr="0021039D">
        <w:rPr>
          <w:szCs w:val="22"/>
        </w:rPr>
        <w:t> </w:t>
      </w:r>
      <w:r w:rsidRPr="0021039D">
        <w:rPr>
          <w:szCs w:val="22"/>
        </w:rPr>
        <w:t xml:space="preserve">rámci plnění veřejné zakázky, a to alespoň v </w:t>
      </w:r>
      <w:r w:rsidRPr="0021039D">
        <w:rPr>
          <w:b/>
          <w:szCs w:val="22"/>
        </w:rPr>
        <w:t>rozsahu</w:t>
      </w:r>
      <w:r w:rsidRPr="0021039D">
        <w:rPr>
          <w:szCs w:val="22"/>
        </w:rPr>
        <w:t xml:space="preserve">, v jakém jiná osoba prokázala kvalifikaci za dodavatele. </w:t>
      </w:r>
      <w:r w:rsidR="00D468C2" w:rsidRPr="0021039D">
        <w:rPr>
          <w:szCs w:val="22"/>
        </w:rPr>
        <w:t xml:space="preserve">Dále viz </w:t>
      </w:r>
      <w:proofErr w:type="spellStart"/>
      <w:r w:rsidR="00D468C2" w:rsidRPr="0021039D">
        <w:rPr>
          <w:szCs w:val="22"/>
        </w:rPr>
        <w:t>ust</w:t>
      </w:r>
      <w:proofErr w:type="spellEnd"/>
      <w:r w:rsidR="00D468C2" w:rsidRPr="0021039D">
        <w:rPr>
          <w:szCs w:val="22"/>
        </w:rPr>
        <w:t>. §</w:t>
      </w:r>
      <w:r w:rsidR="007D21A6" w:rsidRPr="0021039D">
        <w:rPr>
          <w:szCs w:val="22"/>
        </w:rPr>
        <w:t xml:space="preserve"> 83 odst. 2 </w:t>
      </w:r>
      <w:r w:rsidR="007A5A94" w:rsidRPr="0021039D">
        <w:rPr>
          <w:szCs w:val="22"/>
        </w:rPr>
        <w:t>ZZVZ.</w:t>
      </w:r>
    </w:p>
    <w:p w14:paraId="0528FCF3" w14:textId="77777777" w:rsidR="004E2FBB" w:rsidRPr="00785416" w:rsidRDefault="004E2FBB" w:rsidP="0021039D">
      <w:pPr>
        <w:pStyle w:val="Nadpis2"/>
      </w:pPr>
      <w:r w:rsidRPr="0021039D">
        <w:t>Společné</w:t>
      </w:r>
      <w:r w:rsidRPr="00785416">
        <w:t xml:space="preserve"> prokazování kvalifikace</w:t>
      </w:r>
    </w:p>
    <w:p w14:paraId="107CB2D3" w14:textId="4EC597DC" w:rsidR="004E2FBB" w:rsidRPr="00785416" w:rsidRDefault="004E2FBB" w:rsidP="0021039D">
      <w:r w:rsidRPr="00785416">
        <w:t xml:space="preserve">V případě společné účasti </w:t>
      </w:r>
      <w:r w:rsidR="00D468C2" w:rsidRPr="00785416">
        <w:t xml:space="preserve">více </w:t>
      </w:r>
      <w:r w:rsidRPr="00785416">
        <w:t xml:space="preserve">dodavatelů prokazuje základní způsobilost </w:t>
      </w:r>
      <w:r w:rsidR="00D468C2" w:rsidRPr="00785416">
        <w:t xml:space="preserve">(odst. </w:t>
      </w:r>
      <w:r w:rsidR="004371E9" w:rsidRPr="00785416">
        <w:fldChar w:fldCharType="begin"/>
      </w:r>
      <w:r w:rsidR="004371E9" w:rsidRPr="00785416">
        <w:instrText xml:space="preserve"> REF _Ref519076842 \r \h </w:instrText>
      </w:r>
      <w:r w:rsidR="00D671B5">
        <w:instrText xml:space="preserve"> \* MERGEFORMAT </w:instrText>
      </w:r>
      <w:r w:rsidR="004371E9" w:rsidRPr="00785416">
        <w:fldChar w:fldCharType="separate"/>
      </w:r>
      <w:r w:rsidR="00CD6CA4">
        <w:t>6.1</w:t>
      </w:r>
      <w:r w:rsidR="004371E9" w:rsidRPr="00785416">
        <w:fldChar w:fldCharType="end"/>
      </w:r>
      <w:r w:rsidR="00D468C2" w:rsidRPr="00785416">
        <w:t xml:space="preserve"> zadávací dokumentace) </w:t>
      </w:r>
      <w:r w:rsidRPr="00785416">
        <w:t>a profesní způsobilost</w:t>
      </w:r>
      <w:r w:rsidR="00D468C2" w:rsidRPr="00785416">
        <w:t xml:space="preserve"> (odst. </w:t>
      </w:r>
      <w:r w:rsidR="004371E9" w:rsidRPr="00785416">
        <w:fldChar w:fldCharType="begin"/>
      </w:r>
      <w:r w:rsidR="004371E9" w:rsidRPr="00785416">
        <w:instrText xml:space="preserve"> REF _Ref519076862 \r \h </w:instrText>
      </w:r>
      <w:r w:rsidR="00D671B5">
        <w:instrText xml:space="preserve"> \* MERGEFORMAT </w:instrText>
      </w:r>
      <w:r w:rsidR="004371E9" w:rsidRPr="00785416">
        <w:fldChar w:fldCharType="separate"/>
      </w:r>
      <w:r w:rsidR="00CD6CA4">
        <w:t>6.2</w:t>
      </w:r>
      <w:r w:rsidR="004371E9" w:rsidRPr="00785416">
        <w:fldChar w:fldCharType="end"/>
      </w:r>
      <w:r w:rsidR="00D468C2" w:rsidRPr="00785416">
        <w:t xml:space="preserve"> písm. a) zadávací dokumentace)</w:t>
      </w:r>
      <w:r w:rsidRPr="00785416">
        <w:t xml:space="preserve"> každý </w:t>
      </w:r>
      <w:r w:rsidR="00D468C2" w:rsidRPr="00785416">
        <w:t xml:space="preserve">z těchto </w:t>
      </w:r>
      <w:r w:rsidRPr="00785416">
        <w:t>dodavatel</w:t>
      </w:r>
      <w:r w:rsidR="00D468C2" w:rsidRPr="00785416">
        <w:t>ů</w:t>
      </w:r>
      <w:r w:rsidRPr="00785416">
        <w:t xml:space="preserve"> samostatně</w:t>
      </w:r>
      <w:r w:rsidR="00D468C2" w:rsidRPr="00785416">
        <w:t xml:space="preserve"> v plném rozsahu</w:t>
      </w:r>
      <w:r w:rsidRPr="00785416">
        <w:t>.</w:t>
      </w:r>
    </w:p>
    <w:p w14:paraId="1AE4F324" w14:textId="77777777" w:rsidR="004E2FBB" w:rsidRPr="00785416" w:rsidRDefault="009A43F2" w:rsidP="0021039D">
      <w:r w:rsidRPr="00785416">
        <w:lastRenderedPageBreak/>
        <w:t xml:space="preserve">Společné prokazování kvalifikace </w:t>
      </w:r>
      <w:r w:rsidR="004E2FBB" w:rsidRPr="00785416">
        <w:t>musí dále splňovat následující předpoklady:</w:t>
      </w:r>
    </w:p>
    <w:p w14:paraId="5C505F2E" w14:textId="77777777" w:rsidR="009A43F2" w:rsidRPr="00785416" w:rsidRDefault="004E2FBB" w:rsidP="00AF1AA8">
      <w:pPr>
        <w:pStyle w:val="Odstavecseseznamem"/>
        <w:numPr>
          <w:ilvl w:val="0"/>
          <w:numId w:val="18"/>
        </w:numPr>
        <w:ind w:left="1418" w:hanging="425"/>
      </w:pPr>
      <w:r w:rsidRPr="00785416">
        <w:t xml:space="preserve">Jeden z dodavatelů bude </w:t>
      </w:r>
      <w:r w:rsidR="009A43F2" w:rsidRPr="00785416">
        <w:t xml:space="preserve">výslovně identifikován </w:t>
      </w:r>
      <w:r w:rsidRPr="00785416">
        <w:t xml:space="preserve">jako vedoucí účastník </w:t>
      </w:r>
      <w:r w:rsidR="009A43F2" w:rsidRPr="00785416">
        <w:t>určený pro komunikaci se zadavatelem v rámci zadávacího řízení;</w:t>
      </w:r>
    </w:p>
    <w:p w14:paraId="12603CE8" w14:textId="77777777" w:rsidR="004E2FBB" w:rsidRPr="00785416" w:rsidRDefault="009A43F2" w:rsidP="00AF1AA8">
      <w:pPr>
        <w:pStyle w:val="Odstavecseseznamem"/>
        <w:numPr>
          <w:ilvl w:val="0"/>
          <w:numId w:val="18"/>
        </w:numPr>
        <w:ind w:left="1418" w:hanging="425"/>
      </w:pPr>
      <w:r w:rsidRPr="00785416">
        <w:t>Součástí dokladů prokazujících splnění kvalifikace musí být i doklad</w:t>
      </w:r>
      <w:r w:rsidR="0040013B" w:rsidRPr="00785416">
        <w:t xml:space="preserve"> (např. sml</w:t>
      </w:r>
      <w:r w:rsidR="00E00072" w:rsidRPr="00785416">
        <w:t>o</w:t>
      </w:r>
      <w:r w:rsidR="0040013B" w:rsidRPr="00785416">
        <w:t>uva)</w:t>
      </w:r>
      <w:r w:rsidRPr="00785416">
        <w:t>, z něhož bude zřejmý závazek všech dodavatelů nést společnou a nerozdílnou odpovědnost za plnění veřejné zakázky.</w:t>
      </w:r>
      <w:r w:rsidRPr="00785416" w:rsidDel="009A43F2">
        <w:t xml:space="preserve"> </w:t>
      </w:r>
    </w:p>
    <w:p w14:paraId="110D57EA" w14:textId="77777777" w:rsidR="004E2FBB" w:rsidRPr="00785416" w:rsidRDefault="004E2FBB" w:rsidP="0021039D">
      <w:pPr>
        <w:pStyle w:val="Nadpis2"/>
      </w:pPr>
      <w:r w:rsidRPr="0021039D">
        <w:t>Důsledek</w:t>
      </w:r>
      <w:r w:rsidRPr="00785416">
        <w:t xml:space="preserve"> nesplnění kvalifikace</w:t>
      </w:r>
    </w:p>
    <w:p w14:paraId="47F2785C" w14:textId="77777777" w:rsidR="00E71825" w:rsidRPr="00785416" w:rsidRDefault="00A25752" w:rsidP="0021039D">
      <w:r w:rsidRPr="00785416">
        <w:t>Účastník</w:t>
      </w:r>
      <w:r w:rsidR="004E2FBB" w:rsidRPr="00785416">
        <w:t xml:space="preserve">, který </w:t>
      </w:r>
      <w:r w:rsidRPr="00785416">
        <w:t xml:space="preserve">neprokáže splnění </w:t>
      </w:r>
      <w:r w:rsidR="004E2FBB" w:rsidRPr="00785416">
        <w:t>kvalifikac</w:t>
      </w:r>
      <w:r w:rsidRPr="00785416">
        <w:t>e</w:t>
      </w:r>
      <w:r w:rsidR="004E2FBB" w:rsidRPr="00785416">
        <w:t xml:space="preserve"> v rozsahu </w:t>
      </w:r>
      <w:r w:rsidRPr="00785416">
        <w:t xml:space="preserve">požadovaném </w:t>
      </w:r>
      <w:r w:rsidR="004E2FBB" w:rsidRPr="00785416">
        <w:t>ZZVZ a zadávací dokumentací, může být zadavatelem z účasti v</w:t>
      </w:r>
      <w:r w:rsidR="009F2B80" w:rsidRPr="00785416">
        <w:t> </w:t>
      </w:r>
      <w:r w:rsidR="004E2FBB" w:rsidRPr="00785416">
        <w:t xml:space="preserve">zadávacím řízení vyloučen. Pokud se jedná o vybraného dodavatele, </w:t>
      </w:r>
      <w:r w:rsidRPr="00785416">
        <w:t xml:space="preserve">tento musí </w:t>
      </w:r>
      <w:r w:rsidR="008929D6" w:rsidRPr="00785416">
        <w:t xml:space="preserve">být </w:t>
      </w:r>
      <w:r w:rsidR="004E2FBB" w:rsidRPr="00785416">
        <w:t xml:space="preserve">ve smyslu § 48 odst. </w:t>
      </w:r>
      <w:r w:rsidR="00742D0F" w:rsidRPr="00785416">
        <w:t xml:space="preserve">8 </w:t>
      </w:r>
      <w:r w:rsidR="004E2FBB" w:rsidRPr="00785416">
        <w:t>ZZVZ z těchto důvodů ze zadávacího řízení</w:t>
      </w:r>
      <w:r w:rsidR="008929D6" w:rsidRPr="00785416">
        <w:t xml:space="preserve"> vyloučen</w:t>
      </w:r>
      <w:r w:rsidR="004E2FBB" w:rsidRPr="00785416">
        <w:t>.</w:t>
      </w:r>
    </w:p>
    <w:p w14:paraId="3C003EC8" w14:textId="77777777" w:rsidR="0074112C" w:rsidRPr="00785416" w:rsidRDefault="00E71825" w:rsidP="0021039D">
      <w:pPr>
        <w:pStyle w:val="Nadpis2"/>
      </w:pPr>
      <w:r w:rsidRPr="00785416">
        <w:t xml:space="preserve">Činnosti </w:t>
      </w:r>
      <w:r w:rsidRPr="0021039D">
        <w:t>vyhrazené</w:t>
      </w:r>
      <w:r w:rsidRPr="00785416">
        <w:t xml:space="preserve"> výlučně účastníkovi</w:t>
      </w:r>
    </w:p>
    <w:p w14:paraId="5A8DB593" w14:textId="77777777" w:rsidR="00243481" w:rsidRPr="00785416" w:rsidRDefault="00243481" w:rsidP="00243481">
      <w:pPr>
        <w:rPr>
          <w:highlight w:val="yellow"/>
        </w:rPr>
      </w:pPr>
      <w:r w:rsidRPr="00631FE3">
        <w:t>Účastník je oprávněn zajišťovat plnění předmětu veřejné zakázky prostřednictvím poddodavatele.</w:t>
      </w:r>
      <w:r w:rsidRPr="00785416">
        <w:rPr>
          <w:highlight w:val="yellow"/>
        </w:rPr>
        <w:t xml:space="preserve"> </w:t>
      </w:r>
    </w:p>
    <w:p w14:paraId="62ADFC57" w14:textId="77777777" w:rsidR="00293F90" w:rsidRPr="00785416" w:rsidRDefault="00261955" w:rsidP="0021039D">
      <w:pPr>
        <w:pStyle w:val="Nadpis1"/>
      </w:pPr>
      <w:bookmarkStart w:id="70" w:name="_Toc115337706"/>
      <w:r w:rsidRPr="0021039D">
        <w:t>OBCHODNÍ</w:t>
      </w:r>
      <w:r w:rsidRPr="00785416">
        <w:t xml:space="preserve"> PODMÍNKY</w:t>
      </w:r>
      <w:bookmarkEnd w:id="70"/>
    </w:p>
    <w:p w14:paraId="36C9FB6C" w14:textId="65709ED8" w:rsidR="00DD6BD9" w:rsidRPr="00DD6BD9" w:rsidRDefault="00DD6BD9" w:rsidP="00DD6BD9">
      <w:pPr>
        <w:pStyle w:val="Nadpis2"/>
        <w:keepNext w:val="0"/>
        <w:numPr>
          <w:ilvl w:val="1"/>
          <w:numId w:val="34"/>
        </w:numPr>
        <w:spacing w:before="120" w:after="120"/>
        <w:ind w:left="567" w:hanging="567"/>
        <w:jc w:val="both"/>
        <w:rPr>
          <w:rFonts w:cs="Segoe UI"/>
          <w:b w:val="0"/>
        </w:rPr>
      </w:pPr>
      <w:bookmarkStart w:id="71" w:name="_Toc457831221"/>
      <w:bookmarkStart w:id="72" w:name="_Ref519077335"/>
      <w:bookmarkStart w:id="73" w:name="_Ref519079168"/>
      <w:r w:rsidRPr="00DD6BD9">
        <w:rPr>
          <w:rFonts w:cs="Segoe UI"/>
          <w:b w:val="0"/>
        </w:rPr>
        <w:t>Zadavatel stanoví obchodní podmínky formou textu návrhu smlouvy</w:t>
      </w:r>
      <w:r w:rsidR="00EC1206">
        <w:rPr>
          <w:rFonts w:cs="Segoe UI"/>
          <w:b w:val="0"/>
        </w:rPr>
        <w:t xml:space="preserve"> (přílohy č. 2 a </w:t>
      </w:r>
      <w:r w:rsidR="00332545">
        <w:rPr>
          <w:rFonts w:cs="Segoe UI"/>
          <w:b w:val="0"/>
        </w:rPr>
        <w:t>6</w:t>
      </w:r>
      <w:r w:rsidR="00EC1206">
        <w:rPr>
          <w:rFonts w:cs="Segoe UI"/>
          <w:b w:val="0"/>
        </w:rPr>
        <w:t xml:space="preserve"> zadávací dokumentace)</w:t>
      </w:r>
      <w:r w:rsidRPr="00DD6BD9">
        <w:rPr>
          <w:rFonts w:cs="Segoe UI"/>
          <w:b w:val="0"/>
        </w:rPr>
        <w:t xml:space="preserve">, který je přílohou zadávací dokumentace a který je pro účastníka zadávacího řízení </w:t>
      </w:r>
      <w:r w:rsidRPr="00EC1206">
        <w:rPr>
          <w:rFonts w:cs="Segoe UI"/>
          <w:bCs w:val="0"/>
        </w:rPr>
        <w:t>závazný</w:t>
      </w:r>
      <w:r w:rsidRPr="00DD6BD9">
        <w:rPr>
          <w:rFonts w:cs="Segoe UI"/>
          <w:b w:val="0"/>
        </w:rPr>
        <w:t>. Účastník není oprávněn činit jakékoliv změny či doplnění s výjimkou údajů, které jsou výslovně označeny pro doplnění ze strany účastníka.</w:t>
      </w:r>
    </w:p>
    <w:p w14:paraId="7DBF2D35" w14:textId="77777777" w:rsidR="00DD6BD9" w:rsidRPr="00DD6BD9" w:rsidRDefault="00DD6BD9" w:rsidP="00DD6BD9">
      <w:pPr>
        <w:pStyle w:val="Nadpis2"/>
        <w:keepNext w:val="0"/>
        <w:numPr>
          <w:ilvl w:val="1"/>
          <w:numId w:val="34"/>
        </w:numPr>
        <w:spacing w:before="120" w:after="120"/>
        <w:ind w:left="567" w:hanging="567"/>
        <w:jc w:val="both"/>
        <w:rPr>
          <w:rFonts w:cs="Segoe UI"/>
          <w:b w:val="0"/>
        </w:rPr>
      </w:pPr>
      <w:r w:rsidRPr="00DD6BD9">
        <w:rPr>
          <w:rFonts w:cs="Segoe UI"/>
          <w:b w:val="0"/>
        </w:rPr>
        <w:t>Účastník zadávacího řízení musí návrh smlouvy učinit součástí nabídky s doplněními v označených místech, avšak návrh nemusí být podepsán.</w:t>
      </w:r>
    </w:p>
    <w:p w14:paraId="3DC42FBE" w14:textId="77777777" w:rsidR="003F4540" w:rsidRPr="0021039D" w:rsidRDefault="00261955" w:rsidP="0021039D">
      <w:pPr>
        <w:pStyle w:val="Nadpis1"/>
      </w:pPr>
      <w:bookmarkStart w:id="74" w:name="_Toc115337707"/>
      <w:r w:rsidRPr="0021039D">
        <w:t>POŽADAVKY NA ZPŮSOB ZPRACOVÁNÍ NABÍDKOVÉ CENY</w:t>
      </w:r>
      <w:bookmarkEnd w:id="71"/>
      <w:bookmarkEnd w:id="72"/>
      <w:bookmarkEnd w:id="73"/>
      <w:bookmarkEnd w:id="74"/>
    </w:p>
    <w:p w14:paraId="77C76ECA" w14:textId="77777777" w:rsidR="00434BE4" w:rsidRDefault="00434BE4" w:rsidP="00434BE4">
      <w:bookmarkStart w:id="75" w:name="_Ref519077416"/>
      <w:r>
        <w:t xml:space="preserve">V nabídce musí být uvedena </w:t>
      </w:r>
    </w:p>
    <w:p w14:paraId="38F23C8F" w14:textId="6BF4513C" w:rsidR="00434BE4" w:rsidRDefault="00434BE4" w:rsidP="00C060A4">
      <w:pPr>
        <w:pStyle w:val="Odstavecseseznamem"/>
        <w:numPr>
          <w:ilvl w:val="0"/>
          <w:numId w:val="35"/>
        </w:numPr>
        <w:spacing w:after="120"/>
        <w:ind w:left="714" w:hanging="357"/>
        <w:contextualSpacing w:val="0"/>
      </w:pPr>
      <w:r w:rsidRPr="00C060A4">
        <w:rPr>
          <w:u w:val="single"/>
        </w:rPr>
        <w:t>cena celkem v Kč bez DPH</w:t>
      </w:r>
      <w:r w:rsidR="00C060A4">
        <w:t xml:space="preserve"> a dále její rozpad dle odst. 6.1 přílohy č. 2 zadávací dokumentace (Obchodní podmínky);</w:t>
      </w:r>
    </w:p>
    <w:p w14:paraId="5E807439" w14:textId="5EE1F79C" w:rsidR="00434BE4" w:rsidRDefault="00C060A4" w:rsidP="00434BE4">
      <w:pPr>
        <w:pStyle w:val="Odstavecseseznamem"/>
        <w:numPr>
          <w:ilvl w:val="0"/>
          <w:numId w:val="35"/>
        </w:numPr>
      </w:pPr>
      <w:r w:rsidRPr="00C060A4">
        <w:rPr>
          <w:u w:val="single"/>
        </w:rPr>
        <w:t>hodinová sazba technika</w:t>
      </w:r>
      <w:r>
        <w:t xml:space="preserve"> dle odst. VIII.1</w:t>
      </w:r>
      <w:r w:rsidR="00434BE4">
        <w:t>.</w:t>
      </w:r>
      <w:r>
        <w:t xml:space="preserve"> přílohy č. </w:t>
      </w:r>
      <w:r w:rsidR="00332545">
        <w:t>6</w:t>
      </w:r>
      <w:r>
        <w:t xml:space="preserve"> zadávací dokumentace (SLA)</w:t>
      </w:r>
      <w:r w:rsidR="00434BE4">
        <w:t xml:space="preserve"> </w:t>
      </w:r>
    </w:p>
    <w:p w14:paraId="00F7A82C" w14:textId="0464C8F8" w:rsidR="00434BE4" w:rsidRDefault="00434BE4" w:rsidP="00434BE4">
      <w:r>
        <w:t>K ceně bez DPH připočte účastník DPH podle právních předpisů účinných ke dni podání nabídky</w:t>
      </w:r>
      <w:r w:rsidR="00C060A4">
        <w:t xml:space="preserve"> </w:t>
      </w:r>
      <w:r w:rsidR="00C060A4" w:rsidRPr="00C060A4">
        <w:t>a uvede i cenu včetně DPH pro všechny výše uvedené ceny</w:t>
      </w:r>
      <w:r w:rsidR="00C060A4">
        <w:t>.</w:t>
      </w:r>
    </w:p>
    <w:p w14:paraId="37FB3DF5" w14:textId="77777777" w:rsidR="00434BE4" w:rsidRDefault="00434BE4" w:rsidP="00434BE4">
      <w:r>
        <w:t xml:space="preserve">Nabídková cena uvedená v nabídce </w:t>
      </w:r>
    </w:p>
    <w:p w14:paraId="3C84ACA8" w14:textId="77777777" w:rsidR="00434BE4" w:rsidRDefault="00434BE4" w:rsidP="00434BE4">
      <w:pPr>
        <w:pStyle w:val="Odstavecseseznamem"/>
        <w:numPr>
          <w:ilvl w:val="0"/>
          <w:numId w:val="36"/>
        </w:numPr>
      </w:pPr>
      <w:r>
        <w:lastRenderedPageBreak/>
        <w:t>musí zahrnovat veškeré náklady vzniklé v souvislosti s plněním veřejné zakázky; součástí nabídkové ceny jsou veškeré práce, dodávky, poplatky a jiné náklady účastníka nezbytné pro řádné a úplné provedení předmětu plnění, není-li zadávacími podmínkami výslovně stanoveno jinak, a</w:t>
      </w:r>
    </w:p>
    <w:p w14:paraId="48E0875E" w14:textId="77777777" w:rsidR="00434BE4" w:rsidRDefault="00434BE4" w:rsidP="00434BE4">
      <w:pPr>
        <w:pStyle w:val="Odstavecseseznamem"/>
        <w:numPr>
          <w:ilvl w:val="0"/>
          <w:numId w:val="36"/>
        </w:numPr>
      </w:pPr>
      <w:r>
        <w:t>může být měněna pouze za podmínek vyplývajících ze zadávací dokumentace, jsou-li takové podmínky dány.</w:t>
      </w:r>
    </w:p>
    <w:p w14:paraId="7E9D890B" w14:textId="77777777" w:rsidR="007F6633" w:rsidRPr="0021039D" w:rsidRDefault="00261955" w:rsidP="0021039D">
      <w:pPr>
        <w:pStyle w:val="Nadpis1"/>
      </w:pPr>
      <w:bookmarkStart w:id="76" w:name="_Toc115337708"/>
      <w:r w:rsidRPr="0021039D">
        <w:t>HODNOCENÍ NABÍDEK</w:t>
      </w:r>
      <w:bookmarkEnd w:id="75"/>
      <w:bookmarkEnd w:id="76"/>
    </w:p>
    <w:p w14:paraId="772A5F5E" w14:textId="2B358796" w:rsidR="0040536A" w:rsidRDefault="0040536A" w:rsidP="0040536A">
      <w:r>
        <w:t xml:space="preserve">Nabídky budou hodnoceny v souladu s </w:t>
      </w:r>
      <w:proofErr w:type="spellStart"/>
      <w:r>
        <w:t>ust</w:t>
      </w:r>
      <w:proofErr w:type="spellEnd"/>
      <w:r>
        <w:t xml:space="preserve">. § 114 a násl. ZZVZ podle jejich ekonomické výhodnosti. Ekonomicky nejvýhodnější nabídkou je nabídka, která v souhrnu nejlépe naplní stanovená kritéria hodnocení: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23"/>
        <w:gridCol w:w="1558"/>
      </w:tblGrid>
      <w:tr w:rsidR="007C6322" w14:paraId="7E00C6C5" w14:textId="77777777" w:rsidTr="00C060A4">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5CF435C3" w14:textId="77777777" w:rsidR="007C6322" w:rsidRDefault="007C6322" w:rsidP="007818BC">
            <w:pPr>
              <w:pStyle w:val="MTLNormalbezmezer"/>
              <w:jc w:val="center"/>
              <w:rPr>
                <w:b/>
              </w:rPr>
            </w:pPr>
          </w:p>
        </w:tc>
        <w:tc>
          <w:tcPr>
            <w:tcW w:w="722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BF563B" w14:textId="77777777" w:rsidR="007C6322" w:rsidRDefault="007C6322" w:rsidP="007818BC">
            <w:pPr>
              <w:pStyle w:val="MTLNormalbezmezer"/>
              <w:jc w:val="center"/>
              <w:rPr>
                <w:b/>
              </w:rPr>
            </w:pPr>
            <w:r>
              <w:rPr>
                <w:b/>
              </w:rPr>
              <w:t>Kritéria hodnocení</w:t>
            </w:r>
          </w:p>
        </w:tc>
        <w:tc>
          <w:tcPr>
            <w:tcW w:w="15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A5BC77D" w14:textId="77777777" w:rsidR="007C6322" w:rsidRDefault="007C6322" w:rsidP="007818BC">
            <w:pPr>
              <w:pStyle w:val="MTLNormalbezmezer"/>
              <w:jc w:val="center"/>
              <w:rPr>
                <w:b/>
              </w:rPr>
            </w:pPr>
            <w:r>
              <w:rPr>
                <w:b/>
              </w:rPr>
              <w:t>Váha</w:t>
            </w:r>
          </w:p>
        </w:tc>
      </w:tr>
      <w:tr w:rsidR="007C6322" w14:paraId="1036CD25" w14:textId="77777777" w:rsidTr="00C060A4">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7ED674E4" w14:textId="77777777" w:rsidR="007C6322" w:rsidRDefault="007C6322" w:rsidP="007818BC">
            <w:pPr>
              <w:pStyle w:val="MTLNormalbezmezer"/>
              <w:jc w:val="left"/>
            </w:pPr>
            <w:r>
              <w:t>A.</w:t>
            </w:r>
          </w:p>
        </w:tc>
        <w:tc>
          <w:tcPr>
            <w:tcW w:w="7223" w:type="dxa"/>
            <w:tcBorders>
              <w:top w:val="single" w:sz="4" w:space="0" w:color="auto"/>
              <w:left w:val="single" w:sz="4" w:space="0" w:color="auto"/>
              <w:bottom w:val="single" w:sz="4" w:space="0" w:color="auto"/>
              <w:right w:val="single" w:sz="4" w:space="0" w:color="auto"/>
            </w:tcBorders>
            <w:vAlign w:val="center"/>
            <w:hideMark/>
          </w:tcPr>
          <w:p w14:paraId="044F3C74" w14:textId="0ACEDD66" w:rsidR="007C6322" w:rsidRDefault="00362A43" w:rsidP="007818BC">
            <w:pPr>
              <w:pStyle w:val="MTLNormalbezmezer"/>
              <w:jc w:val="left"/>
            </w:pPr>
            <w:r>
              <w:t>Nabídková cena celkem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6ECED7B9" w14:textId="7A59E6AD" w:rsidR="007C6322" w:rsidRDefault="00C060A4" w:rsidP="007818BC">
            <w:pPr>
              <w:pStyle w:val="MTLNormalbezmezer"/>
              <w:jc w:val="center"/>
            </w:pPr>
            <w:r>
              <w:rPr>
                <w:bCs/>
              </w:rPr>
              <w:t>8</w:t>
            </w:r>
            <w:r w:rsidR="00D413DA">
              <w:rPr>
                <w:bCs/>
              </w:rPr>
              <w:t>0</w:t>
            </w:r>
            <w:r w:rsidR="007C6322">
              <w:rPr>
                <w:bCs/>
              </w:rPr>
              <w:t xml:space="preserve"> %</w:t>
            </w:r>
          </w:p>
        </w:tc>
      </w:tr>
      <w:tr w:rsidR="007C6322" w14:paraId="4E2C39EA" w14:textId="77777777" w:rsidTr="00C060A4">
        <w:trPr>
          <w:trHeight w:val="510"/>
        </w:trPr>
        <w:tc>
          <w:tcPr>
            <w:tcW w:w="444" w:type="dxa"/>
            <w:tcBorders>
              <w:top w:val="single" w:sz="4" w:space="0" w:color="auto"/>
              <w:left w:val="single" w:sz="4" w:space="0" w:color="auto"/>
              <w:bottom w:val="single" w:sz="4" w:space="0" w:color="auto"/>
              <w:right w:val="single" w:sz="4" w:space="0" w:color="auto"/>
            </w:tcBorders>
            <w:vAlign w:val="center"/>
          </w:tcPr>
          <w:p w14:paraId="4AFC0B06" w14:textId="1BE6FFCF" w:rsidR="007C6322" w:rsidRDefault="00C060A4" w:rsidP="007818BC">
            <w:pPr>
              <w:pStyle w:val="MTLNormalbezmezer"/>
              <w:jc w:val="left"/>
            </w:pPr>
            <w:r>
              <w:t>B</w:t>
            </w:r>
            <w:r w:rsidR="007C6322">
              <w:t>.</w:t>
            </w:r>
          </w:p>
        </w:tc>
        <w:tc>
          <w:tcPr>
            <w:tcW w:w="7223" w:type="dxa"/>
            <w:tcBorders>
              <w:top w:val="single" w:sz="4" w:space="0" w:color="auto"/>
              <w:left w:val="single" w:sz="4" w:space="0" w:color="auto"/>
              <w:bottom w:val="single" w:sz="4" w:space="0" w:color="auto"/>
              <w:right w:val="single" w:sz="4" w:space="0" w:color="auto"/>
            </w:tcBorders>
            <w:vAlign w:val="center"/>
          </w:tcPr>
          <w:p w14:paraId="423FCD55" w14:textId="3D105078" w:rsidR="007C6322" w:rsidRDefault="009034FA" w:rsidP="007818BC">
            <w:pPr>
              <w:pStyle w:val="MTLNormalbezmezer"/>
              <w:jc w:val="left"/>
            </w:pPr>
            <w:r w:rsidRPr="0024404C">
              <w:t xml:space="preserve">Práce technika </w:t>
            </w:r>
            <w:r>
              <w:t xml:space="preserve">za jednu hodinu </w:t>
            </w:r>
          </w:p>
        </w:tc>
        <w:tc>
          <w:tcPr>
            <w:tcW w:w="1558" w:type="dxa"/>
            <w:tcBorders>
              <w:top w:val="single" w:sz="4" w:space="0" w:color="auto"/>
              <w:left w:val="single" w:sz="4" w:space="0" w:color="auto"/>
              <w:bottom w:val="single" w:sz="4" w:space="0" w:color="auto"/>
              <w:right w:val="single" w:sz="4" w:space="0" w:color="auto"/>
            </w:tcBorders>
            <w:vAlign w:val="center"/>
          </w:tcPr>
          <w:p w14:paraId="24B4FBCA" w14:textId="4868779C" w:rsidR="007C6322" w:rsidRDefault="00C060A4" w:rsidP="007818BC">
            <w:pPr>
              <w:pStyle w:val="MTLNormalbezmezer"/>
              <w:jc w:val="center"/>
              <w:rPr>
                <w:bCs/>
                <w:highlight w:val="yellow"/>
              </w:rPr>
            </w:pPr>
            <w:r>
              <w:rPr>
                <w:bCs/>
              </w:rPr>
              <w:t>2</w:t>
            </w:r>
            <w:r w:rsidR="007C6322">
              <w:rPr>
                <w:bCs/>
              </w:rPr>
              <w:t>0 %</w:t>
            </w:r>
          </w:p>
        </w:tc>
      </w:tr>
    </w:tbl>
    <w:p w14:paraId="3F9F4A5A" w14:textId="71E1090F" w:rsidR="007C6322" w:rsidRDefault="007C6322" w:rsidP="0040536A"/>
    <w:p w14:paraId="58603961" w14:textId="77777777" w:rsidR="009852B7" w:rsidRDefault="009852B7" w:rsidP="009852B7">
      <w:pPr>
        <w:spacing w:before="240" w:after="120"/>
        <w:rPr>
          <w:rFonts w:cs="Segoe UI"/>
          <w:lang w:eastAsia="en-US"/>
        </w:rPr>
      </w:pPr>
      <w:r>
        <w:rPr>
          <w:rFonts w:cs="Segoe UI"/>
        </w:rPr>
        <w:t>Způsob hodnocení:</w:t>
      </w:r>
    </w:p>
    <w:p w14:paraId="7E8620FE" w14:textId="77777777" w:rsidR="009852B7" w:rsidRPr="00A45621" w:rsidRDefault="009852B7" w:rsidP="009852B7">
      <w:pPr>
        <w:pStyle w:val="Odstavecseseznamem"/>
        <w:numPr>
          <w:ilvl w:val="0"/>
          <w:numId w:val="37"/>
        </w:numPr>
        <w:spacing w:after="120"/>
        <w:rPr>
          <w:rFonts w:cs="Segoe UI"/>
          <w:u w:val="single"/>
        </w:rPr>
      </w:pPr>
      <w:r w:rsidRPr="00A45621">
        <w:rPr>
          <w:rFonts w:cs="Segoe UI"/>
          <w:u w:val="single"/>
        </w:rPr>
        <w:t>Nabídková cena celkem</w:t>
      </w:r>
    </w:p>
    <w:p w14:paraId="7AAC998B" w14:textId="10F94EEA" w:rsidR="009852B7" w:rsidRDefault="009852B7" w:rsidP="009852B7">
      <w:r>
        <w:t>V rámci tohoto kritéria hodnocení bude zadavatel hodnotit výši nabídkových cen celkem v Kč bez DPH nabídnutých účastníky v </w:t>
      </w:r>
      <w:r w:rsidRPr="001B387F">
        <w:t xml:space="preserve">souladu s odst. </w:t>
      </w:r>
      <w:r w:rsidR="00756302" w:rsidRPr="001B387F">
        <w:t>6.1</w:t>
      </w:r>
      <w:r w:rsidR="00CA2965">
        <w:t>.</w:t>
      </w:r>
      <w:r w:rsidRPr="001B387F">
        <w:t xml:space="preserve"> </w:t>
      </w:r>
      <w:r w:rsidR="000B468C">
        <w:t>p</w:t>
      </w:r>
      <w:r w:rsidRPr="001B387F">
        <w:t xml:space="preserve">řílohy č. </w:t>
      </w:r>
      <w:r w:rsidR="00756302" w:rsidRPr="001B387F">
        <w:t>2</w:t>
      </w:r>
      <w:r w:rsidRPr="001B387F">
        <w:t xml:space="preserve"> zadávací dokumentace.</w:t>
      </w:r>
      <w:r>
        <w:t xml:space="preserve"> Za vhodnější nabídku se považuje nabídka s nižší nabídkovou cenou celkem. Nabídky budou v rámci tohoto kritéria hodnocení hodnoceny bodovací metodou dle následujícího vzorce:</w:t>
      </w:r>
    </w:p>
    <w:p w14:paraId="6A88A167" w14:textId="1C24FDF9" w:rsidR="00F436EC" w:rsidRPr="000B468C" w:rsidRDefault="004014B3" w:rsidP="000B468C">
      <w:pPr>
        <w:jc w:val="center"/>
        <w:rPr>
          <w:rFonts w:eastAsiaTheme="minorEastAsia" w:cs="Segoe UI"/>
        </w:rPr>
      </w:pPr>
      <m:oMathPara>
        <m:oMath>
          <m:f>
            <m:fPr>
              <m:ctrlPr>
                <w:rPr>
                  <w:rFonts w:ascii="Cambria Math" w:hAnsi="Cambria Math" w:cs="Segoe UI"/>
                  <w:i/>
                </w:rPr>
              </m:ctrlPr>
            </m:fPr>
            <m:num>
              <m:r>
                <w:rPr>
                  <w:rFonts w:ascii="Cambria Math" w:hAnsi="Cambria Math" w:cs="Segoe UI"/>
                </w:rPr>
                <m:t>hodnota nejvhodnější nabídky</m:t>
              </m:r>
            </m:num>
            <m:den>
              <m:r>
                <w:rPr>
                  <w:rFonts w:ascii="Cambria Math" w:hAnsi="Cambria Math" w:cs="Segoe UI"/>
                </w:rPr>
                <m:t xml:space="preserve">hodnota hodnocené nabídky </m:t>
              </m:r>
            </m:den>
          </m:f>
          <m:r>
            <w:rPr>
              <w:rFonts w:ascii="Cambria Math" w:hAnsi="Cambria Math" w:cs="Segoe UI"/>
            </w:rPr>
            <m:t xml:space="preserve"> * 80 </m:t>
          </m:r>
        </m:oMath>
      </m:oMathPara>
    </w:p>
    <w:p w14:paraId="33759458" w14:textId="35EBF133" w:rsidR="002B1CC6" w:rsidRPr="00A45621" w:rsidRDefault="002B1CC6" w:rsidP="00A45621">
      <w:pPr>
        <w:pStyle w:val="Odstavecseseznamem"/>
        <w:numPr>
          <w:ilvl w:val="0"/>
          <w:numId w:val="37"/>
        </w:numPr>
        <w:spacing w:before="240"/>
        <w:ind w:left="714" w:hanging="357"/>
        <w:rPr>
          <w:u w:val="single"/>
        </w:rPr>
      </w:pPr>
      <w:r w:rsidRPr="00A45621">
        <w:rPr>
          <w:u w:val="single"/>
        </w:rPr>
        <w:t xml:space="preserve">Práce technika za jednu hodinu </w:t>
      </w:r>
    </w:p>
    <w:p w14:paraId="5268CA60" w14:textId="66159939" w:rsidR="006F644C" w:rsidRDefault="00CA2965" w:rsidP="006F644C">
      <w:pPr>
        <w:spacing w:after="0"/>
      </w:pPr>
      <w:r>
        <w:rPr>
          <w:szCs w:val="22"/>
        </w:rPr>
        <w:t>V rámci tohoto kritéria hodnocení bude zadavatel hodnotit výši hodinové sazby práce technika, která zahrnuje i veškeré související náklady na práci (</w:t>
      </w:r>
      <w:r w:rsidR="00313C03">
        <w:rPr>
          <w:szCs w:val="22"/>
        </w:rPr>
        <w:t>vč</w:t>
      </w:r>
      <w:r>
        <w:rPr>
          <w:szCs w:val="22"/>
        </w:rPr>
        <w:t>. cestovní</w:t>
      </w:r>
      <w:r w:rsidR="00313C03">
        <w:rPr>
          <w:szCs w:val="22"/>
        </w:rPr>
        <w:t>ch nákladů</w:t>
      </w:r>
      <w:r>
        <w:rPr>
          <w:szCs w:val="22"/>
        </w:rPr>
        <w:t xml:space="preserve">) a kterou nabídnou účastníci v Kč bez DPH v souladu s odst. VIII.1. přílohy č. </w:t>
      </w:r>
      <w:r w:rsidR="00332545">
        <w:rPr>
          <w:szCs w:val="22"/>
        </w:rPr>
        <w:t>6</w:t>
      </w:r>
      <w:r>
        <w:rPr>
          <w:szCs w:val="22"/>
        </w:rPr>
        <w:t xml:space="preserve"> zadávací dokumentace. Za vhodnější nabídku se považuje nabídka s nižší hodinovou sazbou. Nabídky budou v rámci tohoto kritéria hodnocení hodnoceny bodovací metodou dle následujícího vzorce:</w:t>
      </w:r>
    </w:p>
    <w:p w14:paraId="3DB62FE2" w14:textId="77777777" w:rsidR="006F644C" w:rsidRDefault="006F644C" w:rsidP="006F644C">
      <w:pPr>
        <w:spacing w:after="0"/>
        <w:rPr>
          <w:b/>
        </w:rPr>
      </w:pPr>
    </w:p>
    <w:p w14:paraId="5F6575E5" w14:textId="6C60A096" w:rsidR="006F644C" w:rsidRPr="0070736E" w:rsidRDefault="004014B3" w:rsidP="00596908">
      <m:oMathPara>
        <m:oMath>
          <m:f>
            <m:fPr>
              <m:ctrlPr>
                <w:rPr>
                  <w:rFonts w:ascii="Cambria Math" w:hAnsi="Cambria Math" w:cs="Segoe UI"/>
                  <w:i/>
                </w:rPr>
              </m:ctrlPr>
            </m:fPr>
            <m:num>
              <m:r>
                <w:rPr>
                  <w:rFonts w:ascii="Cambria Math" w:hAnsi="Cambria Math" w:cs="Segoe UI"/>
                </w:rPr>
                <m:t>hodnota</m:t>
              </m:r>
              <m:r>
                <w:rPr>
                  <w:rFonts w:ascii="Cambria Math" w:cs="Segoe UI"/>
                </w:rPr>
                <m:t xml:space="preserve"> </m:t>
              </m:r>
              <m:r>
                <w:rPr>
                  <w:rFonts w:ascii="Cambria Math" w:hAnsi="Cambria Math" w:cs="Segoe UI"/>
                </w:rPr>
                <m:t>nejvhodnější</m:t>
              </m:r>
              <m:r>
                <w:rPr>
                  <w:rFonts w:ascii="Cambria Math" w:cs="Segoe UI"/>
                </w:rPr>
                <m:t xml:space="preserve"> </m:t>
              </m:r>
              <m:r>
                <w:rPr>
                  <w:rFonts w:ascii="Cambria Math" w:hAnsi="Cambria Math" w:cs="Segoe UI"/>
                </w:rPr>
                <m:t>nabídky</m:t>
              </m:r>
            </m:num>
            <m:den>
              <m:r>
                <w:rPr>
                  <w:rFonts w:ascii="Cambria Math" w:hAnsi="Cambria Math" w:cs="Segoe UI"/>
                </w:rPr>
                <m:t>hodnota</m:t>
              </m:r>
              <m:r>
                <w:rPr>
                  <w:rFonts w:ascii="Cambria Math" w:cs="Segoe UI"/>
                </w:rPr>
                <m:t xml:space="preserve"> </m:t>
              </m:r>
              <m:r>
                <w:rPr>
                  <w:rFonts w:ascii="Cambria Math" w:hAnsi="Cambria Math" w:cs="Segoe UI"/>
                </w:rPr>
                <m:t>hodnocené</m:t>
              </m:r>
              <m:r>
                <w:rPr>
                  <w:rFonts w:ascii="Cambria Math" w:cs="Segoe UI"/>
                </w:rPr>
                <m:t xml:space="preserve"> </m:t>
              </m:r>
              <m:r>
                <w:rPr>
                  <w:rFonts w:ascii="Cambria Math" w:hAnsi="Cambria Math" w:cs="Segoe UI"/>
                </w:rPr>
                <m:t>nabídky</m:t>
              </m:r>
              <m:r>
                <w:rPr>
                  <w:rFonts w:ascii="Cambria Math" w:cs="Segoe UI"/>
                </w:rPr>
                <m:t xml:space="preserve"> </m:t>
              </m:r>
            </m:den>
          </m:f>
          <m:r>
            <w:rPr>
              <w:rFonts w:ascii="Cambria Math" w:cs="Segoe UI"/>
            </w:rPr>
            <m:t xml:space="preserve"> </m:t>
          </m:r>
          <m:r>
            <w:rPr>
              <w:rFonts w:ascii="Cambria Math" w:hAnsi="Cambria Math" w:cs="Segoe UI"/>
            </w:rPr>
            <m:t>*</m:t>
          </m:r>
          <m:r>
            <w:rPr>
              <w:rFonts w:ascii="Cambria Math" w:cs="Segoe UI"/>
            </w:rPr>
            <m:t>20</m:t>
          </m:r>
        </m:oMath>
      </m:oMathPara>
    </w:p>
    <w:p w14:paraId="59596C76" w14:textId="51FD7AC6" w:rsidR="0070736E" w:rsidRDefault="0070736E" w:rsidP="00596908"/>
    <w:p w14:paraId="103FCB45" w14:textId="77777777" w:rsidR="00A45621" w:rsidRDefault="00A45621" w:rsidP="00A45621">
      <w:bookmarkStart w:id="77" w:name="_Toc115337709"/>
      <w:r>
        <w:lastRenderedPageBreak/>
        <w:t>Určení pořadí účastníků:</w:t>
      </w:r>
    </w:p>
    <w:p w14:paraId="7A65D23B" w14:textId="77777777" w:rsidR="00A45621" w:rsidRDefault="00A45621" w:rsidP="00A45621">
      <w:r>
        <w:t>Pořadí účastníků bude určeno na základě dosaženého součtu bodových hodnocení dle jednotlivých kritérií hodnocení. Vyšší součtové bodové hodnocení znamená vyšší pořadí. Účastník s nejvyšším celkovým počtem bodů je první v pořadí.</w:t>
      </w:r>
    </w:p>
    <w:p w14:paraId="70ABF76C" w14:textId="2F3F1C2B" w:rsidR="00A45621" w:rsidRDefault="00A45621" w:rsidP="00A45621">
      <w:r>
        <w:t>U bodového hodnocení bude vždy u každého kritéria hodnocení provedeno zaokrouhlení na dvě desetinná místa dle pravidel zaokrouhlování.</w:t>
      </w:r>
    </w:p>
    <w:p w14:paraId="0C89C223" w14:textId="455BDFF8" w:rsidR="00C70F4F" w:rsidRPr="0021039D" w:rsidRDefault="00261955" w:rsidP="0021039D">
      <w:pPr>
        <w:pStyle w:val="Nadpis1"/>
      </w:pPr>
      <w:r w:rsidRPr="0021039D">
        <w:t>POŽADAVKY NA ZPRACOVÁNÍ A PODÁNÍ NABÍDKY</w:t>
      </w:r>
      <w:bookmarkStart w:id="78" w:name="_Ref131226724"/>
      <w:bookmarkStart w:id="79" w:name="_Ref191791018"/>
      <w:bookmarkEnd w:id="77"/>
    </w:p>
    <w:p w14:paraId="1BE976AF" w14:textId="70C1C546" w:rsidR="00A23BA3" w:rsidRPr="0021039D" w:rsidRDefault="00DD7F9F" w:rsidP="008A565C">
      <w:pPr>
        <w:pStyle w:val="Nadpis2"/>
        <w:keepNext w:val="0"/>
        <w:jc w:val="both"/>
      </w:pPr>
      <w:r w:rsidRPr="0021039D">
        <w:rPr>
          <w:b w:val="0"/>
          <w:lang w:eastAsia="ar-SA"/>
        </w:rPr>
        <w:t xml:space="preserve">Účastník zadávacího řízení podá pouze úplnou </w:t>
      </w:r>
      <w:r w:rsidRPr="0021039D">
        <w:rPr>
          <w:lang w:eastAsia="ar-SA"/>
        </w:rPr>
        <w:t xml:space="preserve">elektronickou </w:t>
      </w:r>
      <w:r w:rsidR="000D3EAE" w:rsidRPr="0021039D">
        <w:rPr>
          <w:lang w:eastAsia="ar-SA"/>
        </w:rPr>
        <w:t>podobu</w:t>
      </w:r>
      <w:r w:rsidR="000D3EAE" w:rsidRPr="0021039D">
        <w:rPr>
          <w:b w:val="0"/>
          <w:lang w:eastAsia="ar-SA"/>
        </w:rPr>
        <w:t xml:space="preserve"> </w:t>
      </w:r>
      <w:r w:rsidRPr="0021039D">
        <w:rPr>
          <w:lang w:eastAsia="ar-SA"/>
        </w:rPr>
        <w:t>nabídky</w:t>
      </w:r>
      <w:r w:rsidRPr="0021039D">
        <w:rPr>
          <w:b w:val="0"/>
          <w:lang w:eastAsia="ar-SA"/>
        </w:rPr>
        <w:t>, a to s</w:t>
      </w:r>
      <w:r w:rsidR="0087609E" w:rsidRPr="0021039D">
        <w:rPr>
          <w:b w:val="0"/>
          <w:lang w:eastAsia="ar-SA"/>
        </w:rPr>
        <w:t> </w:t>
      </w:r>
      <w:r w:rsidRPr="0021039D">
        <w:rPr>
          <w:b w:val="0"/>
          <w:lang w:eastAsia="ar-SA"/>
        </w:rPr>
        <w:t xml:space="preserve">využitím elektronického nástroje dle </w:t>
      </w:r>
      <w:r w:rsidR="00856960" w:rsidRPr="0021039D">
        <w:rPr>
          <w:b w:val="0"/>
          <w:lang w:eastAsia="ar-SA"/>
        </w:rPr>
        <w:t xml:space="preserve">článku </w:t>
      </w:r>
      <w:r w:rsidR="008D1D8B">
        <w:rPr>
          <w:b w:val="0"/>
          <w:lang w:eastAsia="ar-SA"/>
        </w:rPr>
        <w:t>2</w:t>
      </w:r>
      <w:r w:rsidR="002A1F61" w:rsidRPr="0021039D">
        <w:rPr>
          <w:b w:val="0"/>
          <w:lang w:eastAsia="ar-SA"/>
        </w:rPr>
        <w:t xml:space="preserve"> </w:t>
      </w:r>
      <w:r w:rsidRPr="0021039D">
        <w:rPr>
          <w:b w:val="0"/>
          <w:lang w:eastAsia="ar-SA"/>
        </w:rPr>
        <w:t xml:space="preserve">zadávací dokumentace. </w:t>
      </w:r>
      <w:r w:rsidR="00D90F56" w:rsidRPr="0021039D">
        <w:rPr>
          <w:lang w:eastAsia="ar-SA"/>
        </w:rPr>
        <w:t>Nabídka musí být šifrována v souladu s požadavky právních předpisů a elektronického nástroje.</w:t>
      </w:r>
    </w:p>
    <w:p w14:paraId="667AD35D" w14:textId="77777777" w:rsidR="00B6128D" w:rsidRPr="0021039D" w:rsidRDefault="00DD7F9F" w:rsidP="008A565C">
      <w:pPr>
        <w:pStyle w:val="Nadpis2"/>
        <w:keepNext w:val="0"/>
        <w:jc w:val="both"/>
        <w:rPr>
          <w:b w:val="0"/>
          <w:lang w:eastAsia="ar-SA"/>
        </w:rPr>
      </w:pPr>
      <w:r w:rsidRPr="0021039D">
        <w:rPr>
          <w:b w:val="0"/>
          <w:lang w:eastAsia="ar-SA"/>
        </w:rPr>
        <w:t xml:space="preserve">Nabídka musí být zpracována </w:t>
      </w:r>
      <w:r w:rsidRPr="0021039D">
        <w:rPr>
          <w:lang w:eastAsia="ar-SA"/>
        </w:rPr>
        <w:t xml:space="preserve">v českém </w:t>
      </w:r>
      <w:r w:rsidR="00856960" w:rsidRPr="0021039D">
        <w:rPr>
          <w:lang w:eastAsia="ar-SA"/>
        </w:rPr>
        <w:t xml:space="preserve">či slovenském </w:t>
      </w:r>
      <w:r w:rsidRPr="0021039D">
        <w:rPr>
          <w:lang w:eastAsia="ar-SA"/>
        </w:rPr>
        <w:t>jazyce</w:t>
      </w:r>
      <w:r w:rsidRPr="0021039D">
        <w:rPr>
          <w:b w:val="0"/>
          <w:lang w:eastAsia="ar-SA"/>
        </w:rPr>
        <w:t xml:space="preserve">. Výjimku </w:t>
      </w:r>
      <w:proofErr w:type="gramStart"/>
      <w:r w:rsidRPr="0021039D">
        <w:rPr>
          <w:b w:val="0"/>
          <w:lang w:eastAsia="ar-SA"/>
        </w:rPr>
        <w:t>tvoří</w:t>
      </w:r>
      <w:proofErr w:type="gramEnd"/>
      <w:r w:rsidRPr="0021039D">
        <w:rPr>
          <w:b w:val="0"/>
          <w:lang w:eastAsia="ar-SA"/>
        </w:rPr>
        <w:t xml:space="preserve"> odborné názvy, které mohou být kromě českého </w:t>
      </w:r>
      <w:r w:rsidR="00B567D5" w:rsidRPr="0021039D">
        <w:rPr>
          <w:b w:val="0"/>
          <w:lang w:eastAsia="ar-SA"/>
        </w:rPr>
        <w:t xml:space="preserve">jazyka předloženy v </w:t>
      </w:r>
      <w:r w:rsidRPr="0021039D">
        <w:rPr>
          <w:b w:val="0"/>
          <w:lang w:eastAsia="ar-SA"/>
        </w:rPr>
        <w:t>anglickém jazyce</w:t>
      </w:r>
      <w:r w:rsidR="00785CB6" w:rsidRPr="0021039D">
        <w:rPr>
          <w:b w:val="0"/>
          <w:lang w:eastAsia="ar-SA"/>
        </w:rPr>
        <w:t>; v anglickém jazyce pouze tehdy, pokud jsou v anglickém jazyce běžně používány i v českém prostředí nebo nemají vhodný český ekvivalent</w:t>
      </w:r>
      <w:r w:rsidRPr="0021039D">
        <w:rPr>
          <w:b w:val="0"/>
          <w:lang w:eastAsia="ar-SA"/>
        </w:rPr>
        <w:t>.</w:t>
      </w:r>
    </w:p>
    <w:p w14:paraId="110B950B" w14:textId="2AFAA06F" w:rsidR="00A23BA3" w:rsidRPr="0021039D" w:rsidRDefault="00B6128D" w:rsidP="008A565C">
      <w:pPr>
        <w:pStyle w:val="Nadpis2"/>
        <w:keepNext w:val="0"/>
        <w:jc w:val="both"/>
        <w:rPr>
          <w:b w:val="0"/>
          <w:lang w:eastAsia="ar-SA"/>
        </w:rPr>
      </w:pPr>
      <w:r w:rsidRPr="0021039D">
        <w:rPr>
          <w:b w:val="0"/>
          <w:lang w:eastAsia="ar-SA"/>
        </w:rPr>
        <w:t xml:space="preserve">V případě, že jsou některé údaje v nabídce účastníka uvedeny v jiné měně než v Kč, aniž by to bylo v rozporu se zadávací dokumentací (např. článkem </w:t>
      </w:r>
      <w:r w:rsidRPr="0021039D">
        <w:rPr>
          <w:b w:val="0"/>
          <w:lang w:eastAsia="ar-SA"/>
        </w:rPr>
        <w:fldChar w:fldCharType="begin"/>
      </w:r>
      <w:r w:rsidRPr="0021039D">
        <w:rPr>
          <w:b w:val="0"/>
          <w:lang w:eastAsia="ar-SA"/>
        </w:rPr>
        <w:instrText xml:space="preserve"> REF _Ref519079168 \r \h </w:instrText>
      </w:r>
      <w:r w:rsidR="0021039D" w:rsidRPr="0021039D">
        <w:rPr>
          <w:b w:val="0"/>
          <w:lang w:eastAsia="ar-SA"/>
        </w:rPr>
        <w:instrText xml:space="preserve"> \* MERGEFORMAT </w:instrText>
      </w:r>
      <w:r w:rsidRPr="0021039D">
        <w:rPr>
          <w:b w:val="0"/>
          <w:lang w:eastAsia="ar-SA"/>
        </w:rPr>
      </w:r>
      <w:r w:rsidRPr="0021039D">
        <w:rPr>
          <w:b w:val="0"/>
          <w:lang w:eastAsia="ar-SA"/>
        </w:rPr>
        <w:fldChar w:fldCharType="separate"/>
      </w:r>
      <w:r w:rsidR="00CD6CA4">
        <w:rPr>
          <w:b w:val="0"/>
          <w:lang w:eastAsia="ar-SA"/>
        </w:rPr>
        <w:t>8.1</w:t>
      </w:r>
      <w:r w:rsidRPr="0021039D">
        <w:rPr>
          <w:b w:val="0"/>
          <w:lang w:eastAsia="ar-SA"/>
        </w:rPr>
        <w:fldChar w:fldCharType="end"/>
      </w:r>
      <w:r w:rsidRPr="0021039D">
        <w:rPr>
          <w:b w:val="0"/>
          <w:lang w:eastAsia="ar-SA"/>
        </w:rPr>
        <w:t>)</w:t>
      </w:r>
      <w:r w:rsidR="00240AA8" w:rsidRPr="0021039D">
        <w:rPr>
          <w:b w:val="0"/>
          <w:lang w:eastAsia="ar-SA"/>
        </w:rPr>
        <w:t xml:space="preserve">, použije se pro přepočet na Kč kurz </w:t>
      </w:r>
      <w:r w:rsidR="00D32D84" w:rsidRPr="00D32D84">
        <w:rPr>
          <w:b w:val="0"/>
          <w:bCs w:val="0"/>
          <w:lang w:eastAsia="ar-SA"/>
        </w:rPr>
        <w:t xml:space="preserve">devizového trhu vyhlášený Českou národní bankou </w:t>
      </w:r>
      <w:r w:rsidR="00240AA8" w:rsidRPr="00D32D84">
        <w:rPr>
          <w:b w:val="0"/>
          <w:bCs w:val="0"/>
          <w:lang w:eastAsia="ar-SA"/>
        </w:rPr>
        <w:t>ke dni</w:t>
      </w:r>
      <w:r w:rsidR="00240AA8" w:rsidRPr="00D32D84">
        <w:rPr>
          <w:b w:val="0"/>
          <w:lang w:eastAsia="ar-SA"/>
        </w:rPr>
        <w:t xml:space="preserve"> </w:t>
      </w:r>
      <w:r w:rsidR="00240AA8" w:rsidRPr="0021039D">
        <w:rPr>
          <w:b w:val="0"/>
          <w:lang w:eastAsia="ar-SA"/>
        </w:rPr>
        <w:t>zahájení zadávacího řízení.</w:t>
      </w:r>
      <w:r w:rsidRPr="0021039D">
        <w:rPr>
          <w:b w:val="0"/>
          <w:lang w:eastAsia="ar-SA"/>
        </w:rPr>
        <w:t xml:space="preserve"> </w:t>
      </w:r>
      <w:r w:rsidR="00DD7F9F" w:rsidRPr="0021039D">
        <w:rPr>
          <w:b w:val="0"/>
          <w:lang w:eastAsia="ar-SA"/>
        </w:rPr>
        <w:t xml:space="preserve"> </w:t>
      </w:r>
    </w:p>
    <w:p w14:paraId="04617CF3" w14:textId="77777777" w:rsidR="00F45C1F" w:rsidRPr="0021039D" w:rsidRDefault="00DD7F9F" w:rsidP="008A565C">
      <w:pPr>
        <w:pStyle w:val="Nadpis2"/>
        <w:keepNext w:val="0"/>
        <w:jc w:val="both"/>
        <w:rPr>
          <w:b w:val="0"/>
          <w:lang w:eastAsia="ar-SA"/>
        </w:rPr>
      </w:pPr>
      <w:r w:rsidRPr="0021039D">
        <w:rPr>
          <w:b w:val="0"/>
          <w:lang w:eastAsia="ar-SA"/>
        </w:rPr>
        <w:t xml:space="preserve">Zadavatel </w:t>
      </w:r>
      <w:r w:rsidR="00BA4B89" w:rsidRPr="0021039D">
        <w:rPr>
          <w:b w:val="0"/>
          <w:lang w:eastAsia="ar-SA"/>
        </w:rPr>
        <w:t xml:space="preserve">požaduje, aby součástí nabídky byly dále požadované informace a doklady, a </w:t>
      </w:r>
      <w:r w:rsidRPr="0021039D">
        <w:rPr>
          <w:b w:val="0"/>
          <w:lang w:eastAsia="ar-SA"/>
        </w:rPr>
        <w:t xml:space="preserve">doporučuje použít </w:t>
      </w:r>
      <w:r w:rsidR="00E135BE" w:rsidRPr="0021039D">
        <w:rPr>
          <w:b w:val="0"/>
          <w:lang w:eastAsia="ar-SA"/>
        </w:rPr>
        <w:t xml:space="preserve">následující </w:t>
      </w:r>
      <w:r w:rsidRPr="0021039D">
        <w:rPr>
          <w:b w:val="0"/>
          <w:lang w:eastAsia="ar-SA"/>
        </w:rPr>
        <w:t>pořadí dokumentů</w:t>
      </w:r>
      <w:r w:rsidR="0018186E" w:rsidRPr="0021039D">
        <w:rPr>
          <w:b w:val="0"/>
          <w:lang w:eastAsia="ar-SA"/>
        </w:rPr>
        <w:t xml:space="preserve"> (zejména budou-li součástí jednoho souboru)</w:t>
      </w:r>
    </w:p>
    <w:p w14:paraId="2B03215D" w14:textId="77777777" w:rsidR="00293F90" w:rsidRPr="008318DA" w:rsidRDefault="00293F90" w:rsidP="00780847">
      <w:pPr>
        <w:pStyle w:val="Odstavecseseznamem"/>
        <w:numPr>
          <w:ilvl w:val="0"/>
          <w:numId w:val="19"/>
        </w:numPr>
        <w:ind w:left="1276"/>
      </w:pPr>
      <w:r w:rsidRPr="008318DA">
        <w:t>obsah nabídky s uvedením čísel stran kapitol nabídky, včetně seznamu příloh,</w:t>
      </w:r>
    </w:p>
    <w:p w14:paraId="4043421B" w14:textId="08AB9ECE" w:rsidR="00CA2965" w:rsidRPr="00CA2965" w:rsidRDefault="00CA2965" w:rsidP="00780847">
      <w:pPr>
        <w:pStyle w:val="Odstavecseseznamem"/>
        <w:numPr>
          <w:ilvl w:val="0"/>
          <w:numId w:val="19"/>
        </w:numPr>
        <w:ind w:left="1276"/>
        <w:rPr>
          <w:iCs/>
        </w:rPr>
      </w:pPr>
      <w:r w:rsidRPr="00CA2965">
        <w:rPr>
          <w:iCs/>
        </w:rPr>
        <w:t>doklad o poskytnutí jistoty,</w:t>
      </w:r>
    </w:p>
    <w:p w14:paraId="57EF305C" w14:textId="2DF7C297" w:rsidR="00CA2965" w:rsidRPr="00CA2965" w:rsidRDefault="00A90225" w:rsidP="00CA2965">
      <w:pPr>
        <w:pStyle w:val="Odstavecseseznamem"/>
        <w:numPr>
          <w:ilvl w:val="0"/>
          <w:numId w:val="19"/>
        </w:numPr>
        <w:ind w:left="1276"/>
        <w:rPr>
          <w:i/>
        </w:rPr>
      </w:pPr>
      <w:r w:rsidRPr="008318DA">
        <w:t>doklady prokazující splnění kvalifikace,</w:t>
      </w:r>
    </w:p>
    <w:p w14:paraId="1E547EA8" w14:textId="463B2DE6" w:rsidR="00A75A99" w:rsidRDefault="00CD3401" w:rsidP="00780847">
      <w:pPr>
        <w:pStyle w:val="Odstavecseseznamem"/>
        <w:numPr>
          <w:ilvl w:val="0"/>
          <w:numId w:val="19"/>
        </w:numPr>
        <w:ind w:left="1276"/>
      </w:pPr>
      <w:r w:rsidRPr="004D4BD0">
        <w:t>údaje/</w:t>
      </w:r>
      <w:r w:rsidR="004A796C" w:rsidRPr="00B966A9">
        <w:t xml:space="preserve">parametry, které mají být předmětem hodnocení ve smyslu </w:t>
      </w:r>
      <w:r w:rsidRPr="00B966A9">
        <w:t xml:space="preserve">článku </w:t>
      </w:r>
      <w:r w:rsidR="008D1D8B">
        <w:t>10</w:t>
      </w:r>
      <w:r w:rsidR="004A796C" w:rsidRPr="00977CBB">
        <w:t xml:space="preserve"> zadávací dokumentace</w:t>
      </w:r>
      <w:r w:rsidR="005D06A1" w:rsidRPr="00977CBB">
        <w:t>,</w:t>
      </w:r>
    </w:p>
    <w:p w14:paraId="78A93C33" w14:textId="44FCA1ED" w:rsidR="00CA2965" w:rsidRDefault="00CA2965" w:rsidP="00A45621">
      <w:pPr>
        <w:pStyle w:val="Odstavecseseznamem"/>
        <w:numPr>
          <w:ilvl w:val="0"/>
          <w:numId w:val="19"/>
        </w:numPr>
        <w:ind w:left="1276"/>
      </w:pPr>
      <w:r>
        <w:t xml:space="preserve">schématický návrh </w:t>
      </w:r>
      <w:r w:rsidR="00A45621">
        <w:t xml:space="preserve">řešení vedení kabeláže ve vozidlech, a to pro každý typ vozidla (typové výkresy vozidel jsou obsaženy v Příloze č. </w:t>
      </w:r>
      <w:r w:rsidR="00332545">
        <w:t>4</w:t>
      </w:r>
      <w:r w:rsidR="00A45621">
        <w:t xml:space="preserve"> zadávací dokumentace); součástí bude také návrh na umístění jednotlivých kamer v interiéru cestujících</w:t>
      </w:r>
      <w:r w:rsidR="00362A43">
        <w:t>; zadavatel si vyhrazuje právo požadovat podrobnější návrh řešení v případě nejasností,</w:t>
      </w:r>
    </w:p>
    <w:p w14:paraId="1C22F935" w14:textId="0266E7A4" w:rsidR="00A45621" w:rsidRDefault="005C7C00" w:rsidP="00A45621">
      <w:pPr>
        <w:pStyle w:val="Odstavecseseznamem"/>
        <w:numPr>
          <w:ilvl w:val="0"/>
          <w:numId w:val="19"/>
        </w:numPr>
        <w:ind w:left="1276"/>
      </w:pPr>
      <w:r>
        <w:rPr>
          <w:rFonts w:cs="Times New Roman"/>
          <w:szCs w:val="22"/>
        </w:rPr>
        <w:t>p</w:t>
      </w:r>
      <w:r w:rsidRPr="00210BB6">
        <w:rPr>
          <w:rFonts w:cs="Times New Roman"/>
          <w:szCs w:val="22"/>
        </w:rPr>
        <w:t xml:space="preserve">opis konkrétního technického řešení dodavatele včetně </w:t>
      </w:r>
      <w:r>
        <w:rPr>
          <w:rFonts w:cs="Times New Roman"/>
          <w:szCs w:val="22"/>
        </w:rPr>
        <w:t>nabízené</w:t>
      </w:r>
      <w:r w:rsidRPr="00210BB6">
        <w:rPr>
          <w:rFonts w:cs="Times New Roman"/>
          <w:szCs w:val="22"/>
        </w:rPr>
        <w:t xml:space="preserve"> technologie</w:t>
      </w:r>
      <w:r w:rsidR="00362A43">
        <w:rPr>
          <w:rFonts w:cs="Times New Roman"/>
          <w:szCs w:val="22"/>
        </w:rPr>
        <w:t xml:space="preserve"> (s označením)</w:t>
      </w:r>
      <w:r w:rsidR="00127243">
        <w:rPr>
          <w:rFonts w:cs="Times New Roman"/>
          <w:szCs w:val="22"/>
        </w:rPr>
        <w:t xml:space="preserve"> a</w:t>
      </w:r>
      <w:r w:rsidR="00D62335">
        <w:rPr>
          <w:rFonts w:cs="Times New Roman"/>
          <w:szCs w:val="22"/>
        </w:rPr>
        <w:t xml:space="preserve"> včetně</w:t>
      </w:r>
      <w:r w:rsidRPr="00210BB6">
        <w:rPr>
          <w:rFonts w:cs="Times New Roman"/>
          <w:szCs w:val="22"/>
        </w:rPr>
        <w:t xml:space="preserve"> katalogových listů</w:t>
      </w:r>
      <w:r w:rsidR="00127243">
        <w:rPr>
          <w:rFonts w:cs="Times New Roman"/>
          <w:szCs w:val="22"/>
        </w:rPr>
        <w:t xml:space="preserve"> ke všem nabízeným zařízením (katalogové </w:t>
      </w:r>
      <w:r w:rsidR="00127243">
        <w:rPr>
          <w:rFonts w:cs="Times New Roman"/>
          <w:szCs w:val="22"/>
        </w:rPr>
        <w:lastRenderedPageBreak/>
        <w:t>listy</w:t>
      </w:r>
      <w:r w:rsidR="00632A2E">
        <w:rPr>
          <w:rFonts w:cs="Times New Roman"/>
          <w:szCs w:val="22"/>
        </w:rPr>
        <w:t xml:space="preserve"> </w:t>
      </w:r>
      <w:r w:rsidR="00AC6D30">
        <w:rPr>
          <w:rFonts w:cs="Times New Roman"/>
          <w:szCs w:val="22"/>
        </w:rPr>
        <w:t>/</w:t>
      </w:r>
      <w:r w:rsidR="00127243">
        <w:rPr>
          <w:rFonts w:cs="Times New Roman"/>
          <w:szCs w:val="22"/>
        </w:rPr>
        <w:t xml:space="preserve"> </w:t>
      </w:r>
      <w:proofErr w:type="spellStart"/>
      <w:r w:rsidR="00127243">
        <w:rPr>
          <w:rFonts w:cs="Times New Roman"/>
          <w:szCs w:val="22"/>
        </w:rPr>
        <w:t>datasheety</w:t>
      </w:r>
      <w:proofErr w:type="spellEnd"/>
      <w:r w:rsidR="00127243">
        <w:rPr>
          <w:rFonts w:cs="Times New Roman"/>
          <w:szCs w:val="22"/>
        </w:rPr>
        <w:t xml:space="preserve"> může účastník v nabídce předložit </w:t>
      </w:r>
      <w:r w:rsidR="00AC6D30">
        <w:rPr>
          <w:rFonts w:cs="Times New Roman"/>
          <w:szCs w:val="22"/>
        </w:rPr>
        <w:t xml:space="preserve">i jen </w:t>
      </w:r>
      <w:r w:rsidR="00127243">
        <w:rPr>
          <w:rFonts w:cs="Times New Roman"/>
          <w:szCs w:val="22"/>
        </w:rPr>
        <w:t>v anglickém jazyce)</w:t>
      </w:r>
      <w:r w:rsidR="00362A43">
        <w:rPr>
          <w:rFonts w:cs="Times New Roman"/>
          <w:szCs w:val="22"/>
        </w:rPr>
        <w:t xml:space="preserve">; </w:t>
      </w:r>
      <w:r w:rsidR="00362A43">
        <w:t>zadavatel si vyhrazuje právo požadovat podrobnější návrh řešení v případě nejasností</w:t>
      </w:r>
      <w:r>
        <w:t>,</w:t>
      </w:r>
    </w:p>
    <w:p w14:paraId="4640673D" w14:textId="0E0FA122" w:rsidR="00313C03" w:rsidRPr="00313C03" w:rsidRDefault="00313C03" w:rsidP="00313C03">
      <w:pPr>
        <w:pStyle w:val="Odstavecseseznamem"/>
        <w:numPr>
          <w:ilvl w:val="0"/>
          <w:numId w:val="19"/>
        </w:numPr>
        <w:ind w:left="1276"/>
        <w:rPr>
          <w:rFonts w:cs="Times New Roman"/>
          <w:szCs w:val="22"/>
        </w:rPr>
      </w:pPr>
      <w:r w:rsidRPr="00313C03">
        <w:rPr>
          <w:rFonts w:cs="Times New Roman"/>
          <w:szCs w:val="22"/>
        </w:rPr>
        <w:t>doplněné návrhy smluv</w:t>
      </w:r>
      <w:r>
        <w:rPr>
          <w:rFonts w:cs="Times New Roman"/>
          <w:szCs w:val="22"/>
        </w:rPr>
        <w:t xml:space="preserve"> </w:t>
      </w:r>
      <w:r>
        <w:t>na plnění veřejné zakázky (přílohy č. 2 a 6 zadávací dokumentace) včetně všech příloh,</w:t>
      </w:r>
    </w:p>
    <w:p w14:paraId="2A8BBDA9" w14:textId="77777777" w:rsidR="0009442A" w:rsidRPr="0009442A" w:rsidRDefault="0009442A" w:rsidP="0009442A">
      <w:pPr>
        <w:pStyle w:val="Odstavecseseznamem"/>
        <w:numPr>
          <w:ilvl w:val="0"/>
          <w:numId w:val="19"/>
        </w:numPr>
        <w:ind w:left="1276"/>
      </w:pPr>
      <w:r w:rsidRPr="0009442A">
        <w:rPr>
          <w:rFonts w:cs="Segoe UI"/>
        </w:rPr>
        <w:t>informace a/nebo doklady ve smyslu odst. 20.3 zadávací dokumentace, má-li účastník pochybnosti ve smyslu uvedeného ustanovení,</w:t>
      </w:r>
    </w:p>
    <w:p w14:paraId="4DF7D2F0" w14:textId="77777777" w:rsidR="00F45C1F" w:rsidRPr="0009442A" w:rsidRDefault="008E0F58" w:rsidP="00780847">
      <w:pPr>
        <w:pStyle w:val="Odstavecseseznamem"/>
        <w:numPr>
          <w:ilvl w:val="0"/>
          <w:numId w:val="19"/>
        </w:numPr>
        <w:ind w:left="1276"/>
      </w:pPr>
      <w:r w:rsidRPr="0009442A">
        <w:t xml:space="preserve">ostatní dokumenty, které mají dle </w:t>
      </w:r>
      <w:r w:rsidR="005C77EE" w:rsidRPr="0009442A">
        <w:t>účastník</w:t>
      </w:r>
      <w:r w:rsidR="009D391B" w:rsidRPr="0009442A">
        <w:t>a</w:t>
      </w:r>
      <w:r w:rsidRPr="0009442A">
        <w:t xml:space="preserve"> tvořit obsah nabídky</w:t>
      </w:r>
      <w:r w:rsidR="00E135BE" w:rsidRPr="0009442A">
        <w:t>.</w:t>
      </w:r>
      <w:bookmarkEnd w:id="78"/>
      <w:bookmarkEnd w:id="79"/>
    </w:p>
    <w:p w14:paraId="37641329" w14:textId="77777777" w:rsidR="00241DDD" w:rsidRPr="008318DA" w:rsidRDefault="00261955" w:rsidP="0021039D">
      <w:pPr>
        <w:pStyle w:val="Nadpis1"/>
      </w:pPr>
      <w:bookmarkStart w:id="80" w:name="_Toc115337710"/>
      <w:r w:rsidRPr="0021039D">
        <w:t>ZÁVAZNOST</w:t>
      </w:r>
      <w:r w:rsidRPr="008318DA">
        <w:t xml:space="preserve"> POŽADAVKŮ ZADAVATELE</w:t>
      </w:r>
      <w:bookmarkEnd w:id="80"/>
    </w:p>
    <w:p w14:paraId="153FDACC" w14:textId="77777777" w:rsidR="00FA7190" w:rsidRPr="00B966A9" w:rsidRDefault="00241DDD" w:rsidP="0021039D">
      <w:r w:rsidRPr="008318DA">
        <w:t>Informace a údaje uvedené v</w:t>
      </w:r>
      <w:r w:rsidR="00112D87" w:rsidRPr="008318DA">
        <w:t> zadávací dokumentaci</w:t>
      </w:r>
      <w:r w:rsidRPr="008318DA">
        <w:t xml:space="preserve"> vymezují záv</w:t>
      </w:r>
      <w:r w:rsidRPr="004D4BD0">
        <w:t xml:space="preserve">azné požadavky zadavatele na plnění veřejné zakázky. </w:t>
      </w:r>
    </w:p>
    <w:p w14:paraId="4DB981DA" w14:textId="77777777" w:rsidR="00241DDD" w:rsidRPr="00B6128D" w:rsidRDefault="00241DDD" w:rsidP="0021039D">
      <w:r w:rsidRPr="00B966A9">
        <w:t xml:space="preserve">Tyto požadavky je </w:t>
      </w:r>
      <w:r w:rsidR="00112D87" w:rsidRPr="008205DA">
        <w:t xml:space="preserve">účastník </w:t>
      </w:r>
      <w:r w:rsidRPr="008205DA">
        <w:t>povinen plně a bezvýhradně respektovat při zpracování své nabídky. Neakceptování požadavků zadavatele uvedených v této zadávací dokumentaci bude považováno za nesplnění zadáva</w:t>
      </w:r>
      <w:r w:rsidRPr="00B6128D">
        <w:t>cích podmínek.</w:t>
      </w:r>
    </w:p>
    <w:p w14:paraId="60B75572" w14:textId="77777777" w:rsidR="00FD0BCE" w:rsidRPr="00977CBB" w:rsidRDefault="00AB489F" w:rsidP="0021039D">
      <w:r w:rsidRPr="00240AA8">
        <w:t>V případě, že zadávací podmínky obsahují odkazy na obchodní firmy, názvy nebo jména a</w:t>
      </w:r>
      <w:r w:rsidR="000D32E5" w:rsidRPr="00BA3DD8">
        <w:t> </w:t>
      </w:r>
      <w:r w:rsidRPr="004E4023">
        <w:t>příjmení, specifická označení zboží a služeb, které platí pro určitou osobu, popřípadě její organizační složku za příznačné, patenty na vynálezy, užitné vz</w:t>
      </w:r>
      <w:r w:rsidRPr="007B449A">
        <w:t xml:space="preserve">ory, průmyslové vzory, ochranné známky nebo označení původu, </w:t>
      </w:r>
      <w:r w:rsidRPr="00785416">
        <w:t>umožňuje zadavatel výslovně použití i</w:t>
      </w:r>
      <w:r w:rsidR="007A0A5B" w:rsidRPr="00785416">
        <w:t> </w:t>
      </w:r>
      <w:r w:rsidRPr="00785416">
        <w:t>jiných, kvalitativně a technicky obdobných řešení</w:t>
      </w:r>
      <w:r w:rsidRPr="00977CBB">
        <w:t xml:space="preserve">, které naplní zadavatelem požadovanou či odborníkovi zřejmou funkcionalitu. </w:t>
      </w:r>
    </w:p>
    <w:p w14:paraId="7455DAAA" w14:textId="77777777" w:rsidR="00BA1620" w:rsidRPr="00977CBB" w:rsidRDefault="00261955" w:rsidP="0021039D">
      <w:pPr>
        <w:pStyle w:val="Nadpis1"/>
      </w:pPr>
      <w:bookmarkStart w:id="81" w:name="_Ref210905415"/>
      <w:bookmarkStart w:id="82" w:name="_Ref318813141"/>
      <w:bookmarkStart w:id="83" w:name="_Ref318813144"/>
      <w:bookmarkStart w:id="84" w:name="_Ref318813153"/>
      <w:bookmarkStart w:id="85" w:name="_Toc457831225"/>
      <w:bookmarkStart w:id="86" w:name="_Toc115337711"/>
      <w:r w:rsidRPr="00977CBB">
        <w:t>VYSVĚTLENÍ, ZMĚNA NEBO DOPLNĚNÍ ZADÁVACÍ DOKUMENTACE</w:t>
      </w:r>
      <w:bookmarkEnd w:id="81"/>
      <w:bookmarkEnd w:id="82"/>
      <w:bookmarkEnd w:id="83"/>
      <w:bookmarkEnd w:id="84"/>
      <w:bookmarkEnd w:id="85"/>
      <w:bookmarkEnd w:id="86"/>
    </w:p>
    <w:p w14:paraId="1CB2AD50" w14:textId="77777777" w:rsidR="00B968C2" w:rsidRPr="00F301ED" w:rsidRDefault="00BA1620" w:rsidP="00801A66">
      <w:r w:rsidRPr="00977CBB">
        <w:t xml:space="preserve">Přestože tato zadávací dokumentace vymezuje předmět veřejné zakázky v podrobnostech nezbytných pro zpracování nabídky, mohou dodavatelé požadovat vysvětlení zadávacích podmínek. </w:t>
      </w:r>
    </w:p>
    <w:p w14:paraId="0DAF8BCA" w14:textId="77777777" w:rsidR="00BA1620" w:rsidRPr="00977CBB" w:rsidRDefault="00CB4DA9" w:rsidP="00801A66">
      <w:r w:rsidRPr="00983523">
        <w:t>Ž</w:t>
      </w:r>
      <w:r w:rsidR="0009300F" w:rsidRPr="00983523">
        <w:t xml:space="preserve">ádost musí být zadavateli doručena ve lhůtě dle </w:t>
      </w:r>
      <w:proofErr w:type="spellStart"/>
      <w:r w:rsidR="0009300F" w:rsidRPr="00983523">
        <w:t>ust</w:t>
      </w:r>
      <w:proofErr w:type="spellEnd"/>
      <w:r w:rsidR="0009300F" w:rsidRPr="00983523">
        <w:t xml:space="preserve">. § 98 odst. 3 </w:t>
      </w:r>
      <w:r w:rsidR="0009300F" w:rsidRPr="00F436EC">
        <w:t>ZZVZ (8 prac</w:t>
      </w:r>
      <w:r w:rsidR="0009300F" w:rsidRPr="008318DA">
        <w:t>ovních dnů</w:t>
      </w:r>
      <w:r w:rsidR="0009300F" w:rsidRPr="00977CBB">
        <w:t xml:space="preserve"> před koncem lhůty pro podání nabídek).</w:t>
      </w:r>
      <w:r w:rsidR="00BA1620" w:rsidRPr="00977CBB">
        <w:t xml:space="preserve"> </w:t>
      </w:r>
    </w:p>
    <w:p w14:paraId="229280ED" w14:textId="4F0CFFE1" w:rsidR="00CB4DA9" w:rsidRPr="00977CBB" w:rsidRDefault="00CB4DA9" w:rsidP="00801A66">
      <w:pPr>
        <w:rPr>
          <w:color w:val="000000"/>
          <w:lang w:eastAsia="ar-SA"/>
        </w:rPr>
      </w:pPr>
      <w:r w:rsidRPr="00977CBB">
        <w:rPr>
          <w:snapToGrid w:val="0"/>
          <w:szCs w:val="20"/>
        </w:rPr>
        <w:t xml:space="preserve">Zadavatel upozorňuje, že </w:t>
      </w:r>
      <w:r w:rsidRPr="00977CBB">
        <w:rPr>
          <w:b/>
          <w:snapToGrid w:val="0"/>
          <w:szCs w:val="20"/>
        </w:rPr>
        <w:t xml:space="preserve">veškerá komunikace se zadavatelem v rámci zadávacího řízení této veřejné zakázky musí být vedena pouze </w:t>
      </w:r>
      <w:r w:rsidR="00B32500" w:rsidRPr="00977CBB">
        <w:rPr>
          <w:b/>
          <w:snapToGrid w:val="0"/>
          <w:szCs w:val="20"/>
        </w:rPr>
        <w:t xml:space="preserve">elektronicky, a to zejména </w:t>
      </w:r>
      <w:r w:rsidRPr="00977CBB">
        <w:rPr>
          <w:b/>
          <w:color w:val="000000"/>
        </w:rPr>
        <w:t xml:space="preserve">prostřednictvím elektronického nástroje </w:t>
      </w:r>
      <w:r w:rsidR="007B7A89" w:rsidRPr="00F301ED">
        <w:rPr>
          <w:color w:val="000000"/>
          <w:lang w:eastAsia="ar-SA"/>
        </w:rPr>
        <w:t xml:space="preserve">dle </w:t>
      </w:r>
      <w:r w:rsidR="00351AF1" w:rsidRPr="00983523">
        <w:rPr>
          <w:color w:val="000000"/>
          <w:lang w:eastAsia="ar-SA"/>
        </w:rPr>
        <w:t xml:space="preserve">článku </w:t>
      </w:r>
      <w:r w:rsidR="008D1D8B">
        <w:rPr>
          <w:color w:val="000000"/>
          <w:lang w:eastAsia="ar-SA"/>
        </w:rPr>
        <w:t>2</w:t>
      </w:r>
      <w:r w:rsidR="007B7A89" w:rsidRPr="00977CBB">
        <w:rPr>
          <w:color w:val="000000"/>
          <w:lang w:eastAsia="ar-SA"/>
        </w:rPr>
        <w:t xml:space="preserve"> zadávací dokumentace</w:t>
      </w:r>
      <w:r w:rsidR="00B32500" w:rsidRPr="00977CBB">
        <w:rPr>
          <w:color w:val="000000"/>
          <w:lang w:eastAsia="ar-SA"/>
        </w:rPr>
        <w:t xml:space="preserve">, </w:t>
      </w:r>
      <w:r w:rsidR="00B32500" w:rsidRPr="00977CBB">
        <w:rPr>
          <w:b/>
          <w:color w:val="000000"/>
          <w:lang w:eastAsia="ar-SA"/>
        </w:rPr>
        <w:t>případně</w:t>
      </w:r>
      <w:r w:rsidR="00B32500" w:rsidRPr="00F301ED">
        <w:rPr>
          <w:color w:val="000000"/>
          <w:lang w:eastAsia="ar-SA"/>
        </w:rPr>
        <w:t xml:space="preserve"> i </w:t>
      </w:r>
      <w:r w:rsidR="00C87279" w:rsidRPr="00983523">
        <w:rPr>
          <w:color w:val="000000"/>
          <w:lang w:eastAsia="ar-SA"/>
        </w:rPr>
        <w:t xml:space="preserve">prostřednictvím datové schránky či </w:t>
      </w:r>
      <w:r w:rsidR="00B32500" w:rsidRPr="00983523">
        <w:rPr>
          <w:color w:val="000000"/>
          <w:lang w:eastAsia="ar-SA"/>
        </w:rPr>
        <w:t xml:space="preserve">na </w:t>
      </w:r>
      <w:r w:rsidR="00B32500" w:rsidRPr="008318DA">
        <w:rPr>
          <w:b/>
          <w:color w:val="000000"/>
          <w:lang w:eastAsia="ar-SA"/>
        </w:rPr>
        <w:t xml:space="preserve">emailovou adresu </w:t>
      </w:r>
      <w:r w:rsidR="00C87279" w:rsidRPr="008318DA">
        <w:rPr>
          <w:b/>
          <w:color w:val="000000"/>
          <w:lang w:eastAsia="ar-SA"/>
        </w:rPr>
        <w:t>zástupce</w:t>
      </w:r>
      <w:r w:rsidR="00B32500" w:rsidRPr="008318DA">
        <w:rPr>
          <w:b/>
          <w:color w:val="000000"/>
          <w:lang w:eastAsia="ar-SA"/>
        </w:rPr>
        <w:t xml:space="preserve"> zadavatele</w:t>
      </w:r>
      <w:r w:rsidR="00351AF1" w:rsidRPr="008318DA">
        <w:rPr>
          <w:b/>
          <w:color w:val="000000"/>
          <w:lang w:eastAsia="ar-SA"/>
        </w:rPr>
        <w:t xml:space="preserve"> </w:t>
      </w:r>
      <w:r w:rsidR="00351AF1" w:rsidRPr="00785416">
        <w:rPr>
          <w:color w:val="000000"/>
          <w:lang w:eastAsia="ar-SA"/>
        </w:rPr>
        <w:t xml:space="preserve">dle odst. </w:t>
      </w:r>
      <w:r w:rsidR="00351AF1" w:rsidRPr="00785416">
        <w:rPr>
          <w:color w:val="000000"/>
          <w:lang w:eastAsia="ar-SA"/>
        </w:rPr>
        <w:fldChar w:fldCharType="begin"/>
      </w:r>
      <w:r w:rsidR="00351AF1" w:rsidRPr="00785416">
        <w:rPr>
          <w:color w:val="000000"/>
          <w:lang w:eastAsia="ar-SA"/>
        </w:rPr>
        <w:instrText xml:space="preserve"> REF _Ref519072784 \r \h  \* MERGEFORMAT </w:instrText>
      </w:r>
      <w:r w:rsidR="00351AF1" w:rsidRPr="00785416">
        <w:rPr>
          <w:color w:val="000000"/>
          <w:lang w:eastAsia="ar-SA"/>
        </w:rPr>
      </w:r>
      <w:r w:rsidR="00351AF1" w:rsidRPr="00785416">
        <w:rPr>
          <w:color w:val="000000"/>
          <w:lang w:eastAsia="ar-SA"/>
        </w:rPr>
        <w:fldChar w:fldCharType="separate"/>
      </w:r>
      <w:r w:rsidR="00CD6CA4">
        <w:rPr>
          <w:color w:val="000000"/>
          <w:lang w:eastAsia="ar-SA"/>
        </w:rPr>
        <w:t>1.2</w:t>
      </w:r>
      <w:r w:rsidR="00351AF1" w:rsidRPr="00785416">
        <w:rPr>
          <w:color w:val="000000"/>
          <w:lang w:eastAsia="ar-SA"/>
        </w:rPr>
        <w:fldChar w:fldCharType="end"/>
      </w:r>
      <w:r w:rsidRPr="00977CBB">
        <w:rPr>
          <w:color w:val="000000"/>
          <w:lang w:eastAsia="ar-SA"/>
        </w:rPr>
        <w:t xml:space="preserve">. </w:t>
      </w:r>
      <w:r w:rsidR="00351AF1" w:rsidRPr="00977CBB">
        <w:rPr>
          <w:color w:val="000000"/>
          <w:lang w:eastAsia="ar-SA"/>
        </w:rPr>
        <w:t>zadávací dokumentace.</w:t>
      </w:r>
    </w:p>
    <w:p w14:paraId="6968D4F1" w14:textId="77777777" w:rsidR="00321A37" w:rsidRPr="008318DA" w:rsidRDefault="00BA1620" w:rsidP="00801A66">
      <w:bookmarkStart w:id="87" w:name="_Toc208292169"/>
      <w:r w:rsidRPr="00977CBB">
        <w:t xml:space="preserve">Zadavatel v zákonné lhůtě </w:t>
      </w:r>
      <w:r w:rsidR="00702550" w:rsidRPr="00977CBB">
        <w:t xml:space="preserve">3 pracovních dní </w:t>
      </w:r>
      <w:r w:rsidRPr="00F301ED">
        <w:t>uveřejní vysvětlení zadávací dokumentace včetně p</w:t>
      </w:r>
      <w:r w:rsidRPr="00983523">
        <w:t>řesného znění žádosti</w:t>
      </w:r>
      <w:r w:rsidR="00964029" w:rsidRPr="00983523">
        <w:t>,</w:t>
      </w:r>
      <w:r w:rsidRPr="00983523">
        <w:t xml:space="preserve"> na profilu zadavatele.</w:t>
      </w:r>
    </w:p>
    <w:p w14:paraId="75BE2160" w14:textId="77777777" w:rsidR="00F45C1F" w:rsidRPr="008318DA" w:rsidRDefault="0009300F" w:rsidP="00801A66">
      <w:r w:rsidRPr="008318DA">
        <w:lastRenderedPageBreak/>
        <w:t xml:space="preserve">Zadavatel je oprávněn uveřejnit na profilu zadavatele za podmínek </w:t>
      </w:r>
      <w:proofErr w:type="spellStart"/>
      <w:r w:rsidRPr="008318DA">
        <w:t>ust</w:t>
      </w:r>
      <w:proofErr w:type="spellEnd"/>
      <w:r w:rsidRPr="008318DA">
        <w:t xml:space="preserve">. § 98 odst. 1 ZZVZ vysvětlení zadávací dokumentace i z vlastního podnětu. Dle </w:t>
      </w:r>
      <w:proofErr w:type="spellStart"/>
      <w:r w:rsidRPr="008318DA">
        <w:t>ust</w:t>
      </w:r>
      <w:proofErr w:type="spellEnd"/>
      <w:r w:rsidRPr="008318DA">
        <w:t>. § 99 ZZVZ může takto rovněž uveřejnit změnu nebo doplnění zadávací dokumentace.</w:t>
      </w:r>
    </w:p>
    <w:p w14:paraId="1A135B6F" w14:textId="77777777" w:rsidR="00D81C03" w:rsidRPr="004D4BD0" w:rsidRDefault="00261955" w:rsidP="00801A66">
      <w:pPr>
        <w:pStyle w:val="Nadpis1"/>
      </w:pPr>
      <w:bookmarkStart w:id="88" w:name="_Toc115337712"/>
      <w:bookmarkStart w:id="89" w:name="_Hlk517072605"/>
      <w:bookmarkStart w:id="90" w:name="_Toc230784754"/>
      <w:bookmarkStart w:id="91" w:name="_Ref318889052"/>
      <w:bookmarkEnd w:id="87"/>
      <w:r w:rsidRPr="00801A66">
        <w:t>PODMÍNKY</w:t>
      </w:r>
      <w:r w:rsidRPr="008318DA">
        <w:t xml:space="preserve"> PRO UZAVŘENÍ SMLOUVY</w:t>
      </w:r>
      <w:bookmarkStart w:id="92" w:name="_Toc465858681"/>
      <w:bookmarkEnd w:id="92"/>
      <w:r w:rsidRPr="004D4BD0">
        <w:t xml:space="preserve"> S VYBRANÝM DODAVATELEM</w:t>
      </w:r>
      <w:bookmarkEnd w:id="88"/>
    </w:p>
    <w:p w14:paraId="73A77907" w14:textId="5C3CAEA6" w:rsidR="00C65158" w:rsidRPr="00801A66" w:rsidRDefault="00964029" w:rsidP="006C11F4">
      <w:pPr>
        <w:pStyle w:val="Nadpis2"/>
        <w:keepNext w:val="0"/>
        <w:ind w:left="851"/>
        <w:jc w:val="both"/>
        <w:rPr>
          <w:b w:val="0"/>
        </w:rPr>
      </w:pPr>
      <w:r w:rsidRPr="00801A66">
        <w:rPr>
          <w:b w:val="0"/>
        </w:rPr>
        <w:t>Dodavatel, který byl zadavatelem (komisí) identifikován jako v</w:t>
      </w:r>
      <w:r w:rsidR="0014153C" w:rsidRPr="00801A66">
        <w:rPr>
          <w:b w:val="0"/>
        </w:rPr>
        <w:t>ybraný dodavatel</w:t>
      </w:r>
      <w:r w:rsidRPr="00801A66">
        <w:rPr>
          <w:b w:val="0"/>
        </w:rPr>
        <w:t>,</w:t>
      </w:r>
      <w:r w:rsidR="0014153C" w:rsidRPr="00801A66">
        <w:rPr>
          <w:b w:val="0"/>
        </w:rPr>
        <w:t xml:space="preserve"> </w:t>
      </w:r>
      <w:proofErr w:type="gramStart"/>
      <w:r w:rsidR="0014153C" w:rsidRPr="00801A66">
        <w:rPr>
          <w:b w:val="0"/>
        </w:rPr>
        <w:t>doloží</w:t>
      </w:r>
      <w:proofErr w:type="gramEnd"/>
      <w:r w:rsidR="0014153C" w:rsidRPr="00801A66">
        <w:rPr>
          <w:b w:val="0"/>
        </w:rPr>
        <w:t xml:space="preserve"> na </w:t>
      </w:r>
      <w:r w:rsidR="00BA24B3" w:rsidRPr="00801A66">
        <w:rPr>
          <w:b w:val="0"/>
        </w:rPr>
        <w:t xml:space="preserve">výzvu </w:t>
      </w:r>
      <w:r w:rsidR="0014153C" w:rsidRPr="00801A66">
        <w:rPr>
          <w:b w:val="0"/>
        </w:rPr>
        <w:t xml:space="preserve">zadavatele </w:t>
      </w:r>
      <w:r w:rsidR="00C65158" w:rsidRPr="00801A66">
        <w:rPr>
          <w:b w:val="0"/>
        </w:rPr>
        <w:t xml:space="preserve">za podmínek článku </w:t>
      </w:r>
      <w:r w:rsidR="008D1D8B">
        <w:rPr>
          <w:b w:val="0"/>
        </w:rPr>
        <w:t>2</w:t>
      </w:r>
      <w:r w:rsidR="00C65158" w:rsidRPr="00801A66">
        <w:rPr>
          <w:b w:val="0"/>
        </w:rPr>
        <w:t xml:space="preserve"> (tj. v elektronické podobě) </w:t>
      </w:r>
    </w:p>
    <w:p w14:paraId="7ADAFB39" w14:textId="526C1C82" w:rsidR="00C65158" w:rsidRDefault="0014153C" w:rsidP="0015568F">
      <w:pPr>
        <w:pStyle w:val="Odstavecseseznamem"/>
        <w:numPr>
          <w:ilvl w:val="0"/>
          <w:numId w:val="20"/>
        </w:numPr>
        <w:ind w:left="1418"/>
      </w:pPr>
      <w:r w:rsidRPr="008205DA">
        <w:t xml:space="preserve">doklady o kvalifikaci </w:t>
      </w:r>
      <w:r w:rsidR="00964029" w:rsidRPr="008205DA">
        <w:t xml:space="preserve">ve smyslu </w:t>
      </w:r>
      <w:r w:rsidRPr="008205DA">
        <w:t xml:space="preserve">odst. </w:t>
      </w:r>
      <w:r w:rsidR="00964029" w:rsidRPr="00602737">
        <w:fldChar w:fldCharType="begin"/>
      </w:r>
      <w:r w:rsidR="00964029" w:rsidRPr="00785416">
        <w:instrText xml:space="preserve"> REF _Ref519077635 \r \h </w:instrText>
      </w:r>
      <w:r w:rsidR="00D671B5">
        <w:instrText xml:space="preserve"> \* MERGEFORMAT </w:instrText>
      </w:r>
      <w:r w:rsidR="00964029" w:rsidRPr="00602737">
        <w:fldChar w:fldCharType="separate"/>
      </w:r>
      <w:r w:rsidR="00CD6CA4">
        <w:t>7.2</w:t>
      </w:r>
      <w:r w:rsidR="00964029" w:rsidRPr="00602737">
        <w:fldChar w:fldCharType="end"/>
      </w:r>
      <w:r w:rsidR="00915295" w:rsidRPr="008205DA">
        <w:t xml:space="preserve"> zadávací dokument</w:t>
      </w:r>
      <w:r w:rsidR="00602737">
        <w:t>a</w:t>
      </w:r>
      <w:r w:rsidR="00915295" w:rsidRPr="008205DA">
        <w:t>ce</w:t>
      </w:r>
      <w:r w:rsidR="00C65158">
        <w:t>,</w:t>
      </w:r>
    </w:p>
    <w:p w14:paraId="27E8DAA5" w14:textId="7CA97C2A" w:rsidR="00AF42D2" w:rsidRPr="008A0533" w:rsidRDefault="00AF42D2" w:rsidP="00AF42D2">
      <w:pPr>
        <w:pStyle w:val="Odstavecseseznamem"/>
        <w:numPr>
          <w:ilvl w:val="0"/>
          <w:numId w:val="20"/>
        </w:numPr>
        <w:ind w:left="1418"/>
      </w:pPr>
      <w:r w:rsidRPr="0085724C">
        <w:t>doklad o sjednaném pojištění odpovědnosti za škodu vyplývající z dodávaného předmětu plnění dle odst. 1</w:t>
      </w:r>
      <w:r w:rsidR="00934B6C">
        <w:t>5</w:t>
      </w:r>
      <w:r w:rsidRPr="0085724C">
        <w:t>.4 Obchodních podmínek (závazného textu návrhu smlouvy o dílo) dle Přílohy č. 2 zadávací dokumentace</w:t>
      </w:r>
      <w:r w:rsidRPr="008A0533">
        <w:rPr>
          <w:bCs/>
          <w:i/>
        </w:rPr>
        <w:t>.</w:t>
      </w:r>
    </w:p>
    <w:p w14:paraId="1B521A90" w14:textId="13DFBEF1" w:rsidR="00A96ABD" w:rsidRDefault="00A96ABD" w:rsidP="00A96ABD">
      <w:pPr>
        <w:pStyle w:val="Nadpis2"/>
        <w:keepNext w:val="0"/>
        <w:ind w:left="851"/>
        <w:jc w:val="both"/>
        <w:rPr>
          <w:b w:val="0"/>
        </w:rPr>
      </w:pPr>
      <w:r>
        <w:rPr>
          <w:b w:val="0"/>
        </w:rPr>
        <w:t>Je-li</w:t>
      </w:r>
      <w:r w:rsidRPr="00801A66">
        <w:rPr>
          <w:b w:val="0"/>
        </w:rPr>
        <w:t xml:space="preserve"> vybraný dodavatel </w:t>
      </w:r>
      <w:r>
        <w:rPr>
          <w:b w:val="0"/>
        </w:rPr>
        <w:t xml:space="preserve">českou </w:t>
      </w:r>
      <w:r w:rsidRPr="00801A66">
        <w:rPr>
          <w:b w:val="0"/>
        </w:rPr>
        <w:t>právnick</w:t>
      </w:r>
      <w:r w:rsidRPr="00310125">
        <w:rPr>
          <w:b w:val="0"/>
        </w:rPr>
        <w:t xml:space="preserve">ou osobou, </w:t>
      </w:r>
      <w:r>
        <w:rPr>
          <w:b w:val="0"/>
        </w:rPr>
        <w:t xml:space="preserve">zjistí </w:t>
      </w:r>
      <w:r w:rsidRPr="00310125">
        <w:rPr>
          <w:b w:val="0"/>
        </w:rPr>
        <w:t>zadavatel údaje o jeho skutečném majiteli v evi</w:t>
      </w:r>
      <w:r>
        <w:rPr>
          <w:b w:val="0"/>
        </w:rPr>
        <w:t>d</w:t>
      </w:r>
      <w:r w:rsidRPr="00310125">
        <w:rPr>
          <w:b w:val="0"/>
        </w:rPr>
        <w:t>enci skutečných majitelů</w:t>
      </w:r>
      <w:r>
        <w:rPr>
          <w:b w:val="0"/>
        </w:rPr>
        <w:t xml:space="preserve"> vedené dle zákona č. 37/2021 Sb., o evidenci skutečných majitelů.</w:t>
      </w:r>
      <w:r w:rsidRPr="00310125">
        <w:rPr>
          <w:b w:val="0"/>
        </w:rPr>
        <w:t xml:space="preserve"> </w:t>
      </w:r>
      <w:r>
        <w:rPr>
          <w:b w:val="0"/>
        </w:rPr>
        <w:t>Nejedná-li se o osobu, na kterou se vztahuje zákonná výjimka, musí být údaje o skutečném majiteli v evidenci skutečných majitelů zapsány.</w:t>
      </w:r>
      <w:r w:rsidRPr="00D43BF7">
        <w:rPr>
          <w:b w:val="0"/>
        </w:rPr>
        <w:t xml:space="preserve"> Vybraný dodavatel, který je českou právnickou osobou, která má skutečného majitele, bude vyloučen ze zadávacího řízení, pokud nebude možné zjistit údaje o jeho skutečném majiteli z evidence skutečných majitelů; k zápisu zpřístupněnému v evidenci skutečných majitelů po odeslání oznámení o vyloučení dodavatele se nepřihlíží.</w:t>
      </w:r>
      <w:r>
        <w:rPr>
          <w:b w:val="0"/>
        </w:rPr>
        <w:t xml:space="preserve"> Pro vybraného dodavatele, který je zahraniční právnickou osobou, platí ustanovení § 122 odst. 5 ZZVZ.</w:t>
      </w:r>
    </w:p>
    <w:p w14:paraId="41A78569" w14:textId="603B5429" w:rsidR="004C70F1" w:rsidRPr="004C70F1" w:rsidRDefault="004C70F1" w:rsidP="004C70F1">
      <w:pPr>
        <w:pStyle w:val="Nadpis2"/>
        <w:keepNext w:val="0"/>
        <w:ind w:left="851"/>
        <w:jc w:val="both"/>
        <w:rPr>
          <w:b w:val="0"/>
        </w:rPr>
      </w:pPr>
      <w:r w:rsidRPr="004C70F1">
        <w:rPr>
          <w:b w:val="0"/>
        </w:rPr>
        <w:t xml:space="preserve">V rámci ověření nabídky z pohledu, zda nabídka účastníka splňuje vybrané parametry funkčnosti dle požadavků zadavatele, si zadavatel vyhrazuje právo požádat vybraného dodavatele o předvedení vzorku nabízeného plnění, které účastník hodlá zadavateli dodat. V případě žádosti o provedení testování nabízeného plnění je vybraný dodavatel povinen prokázat, že nabízený vzorek řešení je </w:t>
      </w:r>
      <w:r w:rsidR="00362A43">
        <w:rPr>
          <w:b w:val="0"/>
        </w:rPr>
        <w:t xml:space="preserve">plně </w:t>
      </w:r>
      <w:r w:rsidRPr="004C70F1">
        <w:rPr>
          <w:b w:val="0"/>
        </w:rPr>
        <w:t>funkční (</w:t>
      </w:r>
      <w:r w:rsidRPr="00FF71D3">
        <w:rPr>
          <w:b w:val="0"/>
        </w:rPr>
        <w:t xml:space="preserve">jedná se o doložení požadovaných funkčností dle přílohy č. </w:t>
      </w:r>
      <w:r w:rsidR="00332545" w:rsidRPr="00FF71D3">
        <w:rPr>
          <w:b w:val="0"/>
        </w:rPr>
        <w:t>5</w:t>
      </w:r>
      <w:r w:rsidRPr="00FF71D3">
        <w:rPr>
          <w:b w:val="0"/>
        </w:rPr>
        <w:t xml:space="preserve"> zadávací dokumentace</w:t>
      </w:r>
      <w:r w:rsidRPr="004C70F1">
        <w:rPr>
          <w:b w:val="0"/>
        </w:rPr>
        <w:t xml:space="preserve">). Pro vyloučení jakýchkoli pochybností zadavatel uvádí, že nemusí tohoto práva využít (v případě, že se zadavatel/hodnotící komise rozhodne vyzvat vybraného dodavatele k předložení vzorku, učiní tak především z důvodu ujištění, že nabízený systém kvalitativně odpovídá zadávacím podmínkám, resp. splňuje vybrané požadavky zadavatele). Zadavatel v takovém případě zašle pozvánku na testování vybranému dodavateli </w:t>
      </w:r>
      <w:r w:rsidRPr="00FF71D3">
        <w:rPr>
          <w:b w:val="0"/>
        </w:rPr>
        <w:t>nejméně 5 pracovních dnů předem</w:t>
      </w:r>
      <w:r w:rsidRPr="004C70F1">
        <w:rPr>
          <w:b w:val="0"/>
        </w:rPr>
        <w:t xml:space="preserve"> na kontaktní údaje uvedené v jeho nabídce. Testování bude probíhat v</w:t>
      </w:r>
      <w:r w:rsidR="00127243">
        <w:rPr>
          <w:b w:val="0"/>
        </w:rPr>
        <w:t> areálu zadavatele; konkrétní adresa bude</w:t>
      </w:r>
      <w:r w:rsidRPr="004C70F1">
        <w:rPr>
          <w:b w:val="0"/>
        </w:rPr>
        <w:t xml:space="preserve"> </w:t>
      </w:r>
      <w:r w:rsidR="00127243">
        <w:rPr>
          <w:b w:val="0"/>
        </w:rPr>
        <w:t>uvedena</w:t>
      </w:r>
      <w:r w:rsidRPr="004C70F1">
        <w:rPr>
          <w:b w:val="0"/>
        </w:rPr>
        <w:t xml:space="preserve"> v pozvánce. Další podrobnosti jsou uvedeny v příloze č. </w:t>
      </w:r>
      <w:r w:rsidR="00332545">
        <w:rPr>
          <w:b w:val="0"/>
        </w:rPr>
        <w:t>5</w:t>
      </w:r>
      <w:r w:rsidRPr="004C70F1">
        <w:rPr>
          <w:b w:val="0"/>
        </w:rPr>
        <w:t xml:space="preserve"> zadávací dokumentace.</w:t>
      </w:r>
    </w:p>
    <w:p w14:paraId="09ACE0D9" w14:textId="661D5B64" w:rsidR="004C70F1" w:rsidRPr="004C70F1" w:rsidRDefault="004C70F1" w:rsidP="004C70F1">
      <w:pPr>
        <w:pStyle w:val="Nadpis2"/>
        <w:keepNext w:val="0"/>
        <w:numPr>
          <w:ilvl w:val="0"/>
          <w:numId w:val="0"/>
        </w:numPr>
        <w:ind w:left="851"/>
        <w:jc w:val="both"/>
        <w:rPr>
          <w:b w:val="0"/>
        </w:rPr>
      </w:pPr>
      <w:r w:rsidRPr="004C70F1">
        <w:rPr>
          <w:b w:val="0"/>
        </w:rPr>
        <w:lastRenderedPageBreak/>
        <w:t>Pokud</w:t>
      </w:r>
      <w:r w:rsidR="000E75A2">
        <w:rPr>
          <w:b w:val="0"/>
        </w:rPr>
        <w:t xml:space="preserve"> bude</w:t>
      </w:r>
      <w:r w:rsidRPr="004C70F1">
        <w:rPr>
          <w:b w:val="0"/>
        </w:rPr>
        <w:t xml:space="preserve"> vybraný dodavatel vyzván k testování, je úspěšný výsledek testu vzorku (předvedení funkčnosti) podmínkou </w:t>
      </w:r>
      <w:r w:rsidR="00332545" w:rsidRPr="001B17C2">
        <w:rPr>
          <w:b w:val="0"/>
        </w:rPr>
        <w:t xml:space="preserve">pro uzavření smlouvy podle </w:t>
      </w:r>
      <w:proofErr w:type="spellStart"/>
      <w:r w:rsidR="00332545" w:rsidRPr="001B17C2">
        <w:rPr>
          <w:b w:val="0"/>
        </w:rPr>
        <w:t>ust</w:t>
      </w:r>
      <w:proofErr w:type="spellEnd"/>
      <w:r w:rsidR="00332545" w:rsidRPr="001B17C2">
        <w:rPr>
          <w:b w:val="0"/>
        </w:rPr>
        <w:t>. § 104 odst. 1 písm. b) ZZVZ</w:t>
      </w:r>
      <w:r w:rsidRPr="004C70F1">
        <w:rPr>
          <w:b w:val="0"/>
        </w:rPr>
        <w:t>.</w:t>
      </w:r>
    </w:p>
    <w:p w14:paraId="37D1CD6C" w14:textId="77777777" w:rsidR="00241DDD" w:rsidRPr="00977CBB" w:rsidRDefault="00261955" w:rsidP="00801A66">
      <w:pPr>
        <w:pStyle w:val="Nadpis1"/>
      </w:pPr>
      <w:bookmarkStart w:id="93" w:name="_Toc115337713"/>
      <w:bookmarkEnd w:id="89"/>
      <w:r w:rsidRPr="00977CBB">
        <w:t xml:space="preserve">LHŮTA A </w:t>
      </w:r>
      <w:r w:rsidRPr="00801A66">
        <w:t>MÍSTO</w:t>
      </w:r>
      <w:r w:rsidRPr="00977CBB">
        <w:t xml:space="preserve"> PRO PODÁNÍ NABÍDEK</w:t>
      </w:r>
      <w:bookmarkEnd w:id="90"/>
      <w:bookmarkEnd w:id="91"/>
      <w:bookmarkEnd w:id="93"/>
      <w:r w:rsidRPr="00977CBB">
        <w:t xml:space="preserve"> </w:t>
      </w:r>
    </w:p>
    <w:p w14:paraId="06C26A2D" w14:textId="6939B54F" w:rsidR="00CB4DA9" w:rsidRPr="00977CBB" w:rsidRDefault="00CB4DA9" w:rsidP="00801A66">
      <w:r w:rsidRPr="00977CBB">
        <w:t>Účastník zadávacího řízení je povinen podat nabídku</w:t>
      </w:r>
      <w:r w:rsidR="0014069B" w:rsidRPr="00977CBB">
        <w:t xml:space="preserve"> výhradně</w:t>
      </w:r>
      <w:r w:rsidRPr="00977CBB">
        <w:t xml:space="preserve"> v elektronické podobě</w:t>
      </w:r>
      <w:r w:rsidR="0014069B" w:rsidRPr="00977CBB">
        <w:t xml:space="preserve"> prostřednictvím elektronického nástroje</w:t>
      </w:r>
      <w:r w:rsidR="001C0EDD" w:rsidRPr="00F301ED">
        <w:t xml:space="preserve"> dle </w:t>
      </w:r>
      <w:r w:rsidR="005B52A9" w:rsidRPr="00983523">
        <w:t>článku</w:t>
      </w:r>
      <w:r w:rsidR="008D1D8B">
        <w:t xml:space="preserve"> 2</w:t>
      </w:r>
      <w:r w:rsidR="0014069B" w:rsidRPr="00977CBB">
        <w:t>, a to</w:t>
      </w:r>
      <w:r w:rsidRPr="00977CBB">
        <w:t xml:space="preserve"> do konce lhůty pro podání nabídek</w:t>
      </w:r>
      <w:r w:rsidR="00A22013" w:rsidRPr="00977CBB">
        <w:t>.</w:t>
      </w:r>
      <w:r w:rsidRPr="00977CBB">
        <w:t xml:space="preserve"> </w:t>
      </w:r>
    </w:p>
    <w:p w14:paraId="6B6FEDD4" w14:textId="77777777" w:rsidR="00CB4DA9" w:rsidRPr="00801A66" w:rsidRDefault="00CB4DA9" w:rsidP="00801A66">
      <w:pPr>
        <w:rPr>
          <w:b/>
        </w:rPr>
      </w:pPr>
      <w:r w:rsidRPr="00801A66">
        <w:rPr>
          <w:b/>
        </w:rPr>
        <w:t>Lhůta pro podání nabídek</w:t>
      </w:r>
      <w:r w:rsidR="0065514A" w:rsidRPr="00801A66">
        <w:rPr>
          <w:b/>
        </w:rPr>
        <w:t xml:space="preserve"> je uvedena v příslušném formuláři uveřejněném ve Věstníku veřejných zakázek</w:t>
      </w:r>
      <w:r w:rsidR="00E51A82" w:rsidRPr="00801A66">
        <w:rPr>
          <w:b/>
        </w:rPr>
        <w:t>.</w:t>
      </w:r>
    </w:p>
    <w:p w14:paraId="4003C1AC" w14:textId="304486C7" w:rsidR="006E39B6" w:rsidRDefault="0014069B" w:rsidP="003520D5">
      <w:pPr>
        <w:spacing w:after="0"/>
      </w:pPr>
      <w:r w:rsidRPr="00801A66">
        <w:rPr>
          <w:b/>
        </w:rPr>
        <w:t>Místo (adresa) pro elektronické podání nabídek:</w:t>
      </w:r>
      <w:r w:rsidRPr="008318DA">
        <w:t xml:space="preserve"> </w:t>
      </w:r>
      <w:bookmarkStart w:id="94" w:name="_Toc229845474"/>
    </w:p>
    <w:p w14:paraId="4FF34F7E" w14:textId="120A1179" w:rsidR="003520D5" w:rsidRPr="004D4BD0" w:rsidRDefault="004014B3" w:rsidP="00801A66">
      <w:pPr>
        <w:rPr>
          <w:highlight w:val="yellow"/>
        </w:rPr>
      </w:pPr>
      <w:hyperlink r:id="rId11" w:history="1">
        <w:r w:rsidR="003520D5">
          <w:rPr>
            <w:rStyle w:val="Hypertextovodkaz"/>
          </w:rPr>
          <w:t>https://profily.proebiz.com/profile/61974757</w:t>
        </w:r>
      </w:hyperlink>
    </w:p>
    <w:p w14:paraId="6B29AD70" w14:textId="77777777" w:rsidR="001B4BDE" w:rsidRPr="008205DA" w:rsidRDefault="00261955" w:rsidP="00801A66">
      <w:pPr>
        <w:pStyle w:val="Nadpis1"/>
      </w:pPr>
      <w:bookmarkStart w:id="95" w:name="_Toc115337714"/>
      <w:r w:rsidRPr="00B966A9">
        <w:t xml:space="preserve">OTEVÍRÁNÍ </w:t>
      </w:r>
      <w:bookmarkEnd w:id="94"/>
      <w:r w:rsidRPr="008205DA">
        <w:t>NABÍDEK</w:t>
      </w:r>
      <w:bookmarkEnd w:id="95"/>
    </w:p>
    <w:p w14:paraId="38EF863E" w14:textId="77777777" w:rsidR="002D6B15" w:rsidRPr="008205DA" w:rsidRDefault="00CB4DA9" w:rsidP="00801A66">
      <w:r w:rsidRPr="008205DA">
        <w:t xml:space="preserve">Otevírání elektronicky podaných nabídek je </w:t>
      </w:r>
      <w:r w:rsidR="0014069B" w:rsidRPr="008205DA">
        <w:t>v souladu s </w:t>
      </w:r>
      <w:proofErr w:type="spellStart"/>
      <w:r w:rsidR="0014069B" w:rsidRPr="008205DA">
        <w:t>ust</w:t>
      </w:r>
      <w:proofErr w:type="spellEnd"/>
      <w:r w:rsidR="0014069B" w:rsidRPr="008205DA">
        <w:t>. § 109 ZZVZ</w:t>
      </w:r>
      <w:r w:rsidR="0014069B" w:rsidRPr="008205DA">
        <w:rPr>
          <w:b/>
        </w:rPr>
        <w:t xml:space="preserve"> </w:t>
      </w:r>
      <w:r w:rsidRPr="008205DA">
        <w:rPr>
          <w:b/>
        </w:rPr>
        <w:t>neveřejné</w:t>
      </w:r>
      <w:r w:rsidRPr="008205DA">
        <w:t xml:space="preserve">. </w:t>
      </w:r>
    </w:p>
    <w:p w14:paraId="57FDC95F" w14:textId="77777777" w:rsidR="002D6B15" w:rsidRPr="00BA3DD8" w:rsidRDefault="00261955" w:rsidP="00801A66">
      <w:pPr>
        <w:pStyle w:val="Nadpis1"/>
      </w:pPr>
      <w:bookmarkStart w:id="96" w:name="_Toc509879465"/>
      <w:bookmarkStart w:id="97" w:name="_Toc115337715"/>
      <w:r w:rsidRPr="00801A66">
        <w:t>ZADÁVACÍ</w:t>
      </w:r>
      <w:r w:rsidRPr="00BA3DD8">
        <w:t xml:space="preserve"> LHŮTA</w:t>
      </w:r>
      <w:bookmarkEnd w:id="96"/>
      <w:r w:rsidRPr="00BA3DD8">
        <w:t xml:space="preserve"> A JISTOTA</w:t>
      </w:r>
      <w:bookmarkEnd w:id="97"/>
    </w:p>
    <w:p w14:paraId="76D6F88D" w14:textId="77777777" w:rsidR="00E96B4A" w:rsidRDefault="00E96B4A" w:rsidP="00E96B4A">
      <w:r>
        <w:t xml:space="preserve">Zadavatel stanoví požadavek na zadávací lhůtu (§ 40 ZZVZ) a poskytnutí jistoty (§ 41 ZZVZ). </w:t>
      </w:r>
    </w:p>
    <w:p w14:paraId="300A2B1D" w14:textId="60379920" w:rsidR="00E96B4A" w:rsidRDefault="00E96B4A" w:rsidP="00E96B4A">
      <w:r w:rsidRPr="005D61BF">
        <w:t>Doba, po kterou účastníci zadávacího řízení nesmí ze zadávacího řízení odstoupit</w:t>
      </w:r>
      <w:r>
        <w:t xml:space="preserve"> (zadávací lhůta): </w:t>
      </w:r>
      <w:r w:rsidR="00FA090A">
        <w:t>180 dnů</w:t>
      </w:r>
      <w:r w:rsidR="00FA090A" w:rsidRPr="005D61BF">
        <w:t xml:space="preserve"> </w:t>
      </w:r>
      <w:r w:rsidRPr="005D61BF">
        <w:t>od skončení</w:t>
      </w:r>
      <w:r w:rsidRPr="008E4E39">
        <w:t xml:space="preserve"> lhůty pro podání nabídek. </w:t>
      </w:r>
    </w:p>
    <w:p w14:paraId="1124D4F9" w14:textId="59A86BE3" w:rsidR="00E96B4A" w:rsidRPr="001E45A6" w:rsidRDefault="00E96B4A" w:rsidP="00E96B4A">
      <w:r w:rsidRPr="001E45A6">
        <w:t xml:space="preserve">Výše požadované </w:t>
      </w:r>
      <w:r w:rsidRPr="00D67C94">
        <w:t xml:space="preserve">jistoty: </w:t>
      </w:r>
      <w:r w:rsidR="00D67C94" w:rsidRPr="00D67C94">
        <w:t>500.</w:t>
      </w:r>
      <w:proofErr w:type="gramStart"/>
      <w:r w:rsidR="00D67C94" w:rsidRPr="00D67C94">
        <w:t>000</w:t>
      </w:r>
      <w:r w:rsidRPr="00D67C94">
        <w:t xml:space="preserve"> ,</w:t>
      </w:r>
      <w:proofErr w:type="gramEnd"/>
      <w:r w:rsidRPr="00D67C94">
        <w:t>- Kč.</w:t>
      </w:r>
    </w:p>
    <w:p w14:paraId="4D0B1B57" w14:textId="77777777" w:rsidR="00E96B4A" w:rsidRPr="001E45A6" w:rsidRDefault="00E96B4A" w:rsidP="00E96B4A">
      <w:r w:rsidRPr="001E45A6">
        <w:t>Forma poskytnutí jistoty</w:t>
      </w:r>
      <w:r>
        <w:t>:</w:t>
      </w:r>
    </w:p>
    <w:p w14:paraId="3E24AC00" w14:textId="77777777" w:rsidR="00E96B4A" w:rsidRPr="00B249A2" w:rsidRDefault="00E96B4A" w:rsidP="00E96B4A">
      <w:pPr>
        <w:pStyle w:val="Odstavecseseznamem"/>
        <w:numPr>
          <w:ilvl w:val="0"/>
          <w:numId w:val="44"/>
        </w:numPr>
      </w:pPr>
      <w:r>
        <w:t xml:space="preserve">peněžní </w:t>
      </w:r>
      <w:proofErr w:type="gramStart"/>
      <w:r>
        <w:t>jistota</w:t>
      </w:r>
      <w:r w:rsidRPr="00CB15BF">
        <w:t xml:space="preserve"> </w:t>
      </w:r>
      <w:r>
        <w:t xml:space="preserve">- </w:t>
      </w:r>
      <w:r w:rsidRPr="00CB15BF">
        <w:t>složení</w:t>
      </w:r>
      <w:proofErr w:type="gramEnd"/>
      <w:r w:rsidRPr="00CB15BF">
        <w:t xml:space="preserve"> peněžní částky na účet zadavatele, nebo </w:t>
      </w:r>
    </w:p>
    <w:p w14:paraId="1FE75C36" w14:textId="77777777" w:rsidR="00E96B4A" w:rsidRPr="00CB15BF" w:rsidRDefault="00E96B4A" w:rsidP="00E96B4A">
      <w:pPr>
        <w:pStyle w:val="Odstavecseseznamem"/>
        <w:numPr>
          <w:ilvl w:val="0"/>
          <w:numId w:val="44"/>
        </w:numPr>
      </w:pPr>
      <w:r w:rsidRPr="00CB15BF">
        <w:t>neodvolateln</w:t>
      </w:r>
      <w:r>
        <w:t>á</w:t>
      </w:r>
      <w:r w:rsidRPr="00CB15BF">
        <w:t xml:space="preserve"> a nepodmíněn</w:t>
      </w:r>
      <w:r>
        <w:t>á</w:t>
      </w:r>
      <w:r w:rsidRPr="00CB15BF">
        <w:t xml:space="preserve"> bankovní záruk</w:t>
      </w:r>
      <w:r>
        <w:t>a</w:t>
      </w:r>
      <w:r w:rsidRPr="00CB15BF">
        <w:t xml:space="preserve"> –</w:t>
      </w:r>
      <w:r>
        <w:t xml:space="preserve"> </w:t>
      </w:r>
      <w:r w:rsidRPr="00CB15BF">
        <w:t>záruční listin</w:t>
      </w:r>
      <w:r>
        <w:t>a</w:t>
      </w:r>
      <w:r w:rsidRPr="00CB15BF">
        <w:t xml:space="preserve"> </w:t>
      </w:r>
      <w:r>
        <w:t xml:space="preserve">v elektronické podobě </w:t>
      </w:r>
      <w:r w:rsidRPr="00CB15BF">
        <w:t>(</w:t>
      </w:r>
      <w:r>
        <w:t>dle</w:t>
      </w:r>
      <w:r w:rsidRPr="00CB15BF">
        <w:t xml:space="preserve"> </w:t>
      </w:r>
      <w:proofErr w:type="spellStart"/>
      <w:r w:rsidRPr="00CB15BF">
        <w:t>ust</w:t>
      </w:r>
      <w:proofErr w:type="spellEnd"/>
      <w:r w:rsidRPr="00CB15BF">
        <w:t>. § 2029 zákona č. 89/2012 Sb., občanský zákoník</w:t>
      </w:r>
      <w:r>
        <w:t>, ve znění pozdějších předpisů</w:t>
      </w:r>
      <w:r w:rsidRPr="00CB15BF">
        <w:t xml:space="preserve">), nebo </w:t>
      </w:r>
    </w:p>
    <w:p w14:paraId="09C93FCA" w14:textId="77777777" w:rsidR="00E96B4A" w:rsidRPr="00CB15BF" w:rsidRDefault="00E96B4A" w:rsidP="00E96B4A">
      <w:pPr>
        <w:pStyle w:val="Odstavecseseznamem"/>
        <w:numPr>
          <w:ilvl w:val="0"/>
          <w:numId w:val="44"/>
        </w:numPr>
      </w:pPr>
      <w:r w:rsidRPr="00CB15BF">
        <w:t xml:space="preserve">pojištění záruky </w:t>
      </w:r>
      <w:r>
        <w:t>v elektronické podobě (</w:t>
      </w:r>
      <w:r w:rsidRPr="00CB15BF">
        <w:t xml:space="preserve">dle </w:t>
      </w:r>
      <w:proofErr w:type="spellStart"/>
      <w:r w:rsidRPr="00CB15BF">
        <w:t>ust</w:t>
      </w:r>
      <w:proofErr w:type="spellEnd"/>
      <w:r w:rsidRPr="00CB15BF">
        <w:t>. § 2868 zákona č. 89/2012 Sb., občanský zákoník</w:t>
      </w:r>
      <w:r>
        <w:t>, ve znění pozdějších předpisů)</w:t>
      </w:r>
      <w:r w:rsidRPr="00CB15BF">
        <w:t>.</w:t>
      </w:r>
    </w:p>
    <w:p w14:paraId="08A0D664" w14:textId="77777777" w:rsidR="00E96B4A" w:rsidRDefault="00E96B4A" w:rsidP="00E96B4A">
      <w:r w:rsidRPr="00CB15BF">
        <w:t xml:space="preserve">Jistota bude poskytnuta </w:t>
      </w:r>
      <w:r>
        <w:t>v korunách českých.</w:t>
      </w:r>
    </w:p>
    <w:p w14:paraId="1D4D8209" w14:textId="77777777" w:rsidR="00E96B4A" w:rsidRPr="008A038B" w:rsidRDefault="00E96B4A" w:rsidP="00E96B4A">
      <w:pPr>
        <w:pStyle w:val="Odstavecseseznamem"/>
        <w:numPr>
          <w:ilvl w:val="0"/>
          <w:numId w:val="45"/>
        </w:numPr>
      </w:pPr>
      <w:r w:rsidRPr="008A038B">
        <w:t>Složení peněžní jistoty:</w:t>
      </w:r>
    </w:p>
    <w:p w14:paraId="41826697" w14:textId="77777777" w:rsidR="00E96B4A" w:rsidRDefault="00E96B4A" w:rsidP="00E96B4A">
      <w:r w:rsidRPr="00CB15BF">
        <w:t xml:space="preserve">Dokladem prokazujícím </w:t>
      </w:r>
      <w:r>
        <w:t>složení peněžní</w:t>
      </w:r>
      <w:r w:rsidRPr="00CB15BF">
        <w:t xml:space="preserve"> jistoty na účet </w:t>
      </w:r>
      <w:r>
        <w:t xml:space="preserve">určený zadavatelem </w:t>
      </w:r>
      <w:r w:rsidRPr="00CB15BF">
        <w:t xml:space="preserve">je </w:t>
      </w:r>
      <w:r>
        <w:t xml:space="preserve">též </w:t>
      </w:r>
      <w:r w:rsidRPr="00CB15BF">
        <w:t>výpis z účtu účastníka u peněžního ústavu, z něhož je patrné, že </w:t>
      </w:r>
      <w:r>
        <w:t>dodavatel</w:t>
      </w:r>
      <w:r w:rsidRPr="00CB15BF">
        <w:t xml:space="preserve"> převedl částku ve výši </w:t>
      </w:r>
      <w:r w:rsidRPr="00CB15BF">
        <w:lastRenderedPageBreak/>
        <w:t>odpovídající po</w:t>
      </w:r>
      <w:r w:rsidRPr="002C30F7">
        <w:t>žadované jistotě na účet</w:t>
      </w:r>
      <w:r>
        <w:t>,</w:t>
      </w:r>
      <w:r w:rsidRPr="002C30F7">
        <w:t xml:space="preserve"> nebo potvrzení peněžního ústavu o složení částky ve výši odpovídající požadované jistotě na účet uvedený níže. Potřebné údaje pro složení </w:t>
      </w:r>
      <w:r>
        <w:t xml:space="preserve">peněžní </w:t>
      </w:r>
      <w:r w:rsidRPr="002C30F7">
        <w:t xml:space="preserve">jistoty jsou následující: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4111"/>
      </w:tblGrid>
      <w:tr w:rsidR="00E96B4A" w:rsidRPr="0060114B" w14:paraId="221BFB82" w14:textId="77777777" w:rsidTr="007818BC">
        <w:trPr>
          <w:trHeight w:val="340"/>
        </w:trPr>
        <w:tc>
          <w:tcPr>
            <w:tcW w:w="2830" w:type="dxa"/>
          </w:tcPr>
          <w:p w14:paraId="42A68818" w14:textId="77777777" w:rsidR="00E96B4A" w:rsidRPr="0060114B" w:rsidRDefault="00E96B4A" w:rsidP="007818BC">
            <w:pPr>
              <w:pStyle w:val="MTLNormalbezmezer"/>
            </w:pPr>
            <w:r w:rsidRPr="0060114B">
              <w:t>bankovní ústav:</w:t>
            </w:r>
          </w:p>
        </w:tc>
        <w:tc>
          <w:tcPr>
            <w:tcW w:w="4111" w:type="dxa"/>
          </w:tcPr>
          <w:p w14:paraId="09BFE760" w14:textId="5187537A" w:rsidR="00E96B4A" w:rsidRPr="0060114B" w:rsidRDefault="007818BC" w:rsidP="007818BC">
            <w:pPr>
              <w:pStyle w:val="MTLNormalbezmezer"/>
              <w:rPr>
                <w:spacing w:val="-6"/>
              </w:rPr>
            </w:pPr>
            <w:proofErr w:type="spellStart"/>
            <w:r w:rsidRPr="00F50368">
              <w:t>UniCreditBank</w:t>
            </w:r>
            <w:proofErr w:type="spellEnd"/>
            <w:r w:rsidRPr="00F50368">
              <w:t>, Czech Republic a.s.</w:t>
            </w:r>
          </w:p>
        </w:tc>
      </w:tr>
      <w:tr w:rsidR="00E96B4A" w:rsidRPr="0060114B" w14:paraId="35B5228B" w14:textId="77777777" w:rsidTr="007818BC">
        <w:trPr>
          <w:trHeight w:val="340"/>
        </w:trPr>
        <w:tc>
          <w:tcPr>
            <w:tcW w:w="2830" w:type="dxa"/>
          </w:tcPr>
          <w:p w14:paraId="268C7575" w14:textId="77777777" w:rsidR="00E96B4A" w:rsidRPr="0060114B" w:rsidRDefault="00E96B4A" w:rsidP="007818BC">
            <w:pPr>
              <w:pStyle w:val="MTLNormalbezmezer"/>
            </w:pPr>
            <w:r w:rsidRPr="0060114B">
              <w:t xml:space="preserve">číslo účtu a kód banky: </w:t>
            </w:r>
          </w:p>
        </w:tc>
        <w:tc>
          <w:tcPr>
            <w:tcW w:w="4111" w:type="dxa"/>
          </w:tcPr>
          <w:p w14:paraId="7582CB10" w14:textId="6E628B24" w:rsidR="00E96B4A" w:rsidRPr="0060114B" w:rsidRDefault="007818BC" w:rsidP="007818BC">
            <w:pPr>
              <w:pStyle w:val="MTLNormalbezmezer"/>
            </w:pPr>
            <w:r w:rsidRPr="00F50368">
              <w:rPr>
                <w:szCs w:val="22"/>
              </w:rPr>
              <w:t>2105677586/2700</w:t>
            </w:r>
          </w:p>
        </w:tc>
      </w:tr>
      <w:tr w:rsidR="00E96B4A" w:rsidRPr="0060114B" w14:paraId="09A491C6" w14:textId="77777777" w:rsidTr="007818BC">
        <w:trPr>
          <w:trHeight w:val="340"/>
        </w:trPr>
        <w:tc>
          <w:tcPr>
            <w:tcW w:w="2830" w:type="dxa"/>
          </w:tcPr>
          <w:p w14:paraId="00FB008C" w14:textId="77777777" w:rsidR="00E96B4A" w:rsidRPr="0060114B" w:rsidRDefault="00E96B4A" w:rsidP="007818BC">
            <w:pPr>
              <w:pStyle w:val="MTLNormalbezmezer"/>
            </w:pPr>
            <w:r w:rsidRPr="0060114B">
              <w:t>variabilní symbol:</w:t>
            </w:r>
          </w:p>
        </w:tc>
        <w:tc>
          <w:tcPr>
            <w:tcW w:w="4111" w:type="dxa"/>
          </w:tcPr>
          <w:p w14:paraId="3850AA5D" w14:textId="77777777" w:rsidR="00E96B4A" w:rsidRPr="0060114B" w:rsidRDefault="00E96B4A" w:rsidP="007818BC">
            <w:pPr>
              <w:pStyle w:val="MTLNormalbezmezer"/>
            </w:pPr>
            <w:r w:rsidRPr="0060114B">
              <w:t>IČO dodavatele (resp. jeho ekvivalent).</w:t>
            </w:r>
          </w:p>
        </w:tc>
      </w:tr>
    </w:tbl>
    <w:p w14:paraId="09790BA9" w14:textId="77777777" w:rsidR="00E96B4A" w:rsidRPr="00CB15BF" w:rsidRDefault="00E96B4A" w:rsidP="00E96B4A">
      <w:pPr>
        <w:spacing w:before="240"/>
      </w:pPr>
      <w:r>
        <w:t xml:space="preserve">Peněžní jistota </w:t>
      </w:r>
      <w:r w:rsidRPr="00CB15BF">
        <w:t xml:space="preserve">musí být na účet připsána </w:t>
      </w:r>
      <w:r w:rsidRPr="001E45A6">
        <w:t>ve lhůtě pro podání nabídek</w:t>
      </w:r>
      <w:r w:rsidRPr="00CB15BF">
        <w:t xml:space="preserve">. </w:t>
      </w:r>
      <w:r w:rsidRPr="0025222F">
        <w:t xml:space="preserve">Nestanoví-li </w:t>
      </w:r>
      <w:r>
        <w:t>dodavatel</w:t>
      </w:r>
      <w:r w:rsidRPr="0025222F">
        <w:t xml:space="preserve"> jinak, bude </w:t>
      </w:r>
      <w:r>
        <w:t xml:space="preserve">v případě naplnění zákonných podmínek peněžní </w:t>
      </w:r>
      <w:r w:rsidRPr="0025222F">
        <w:t xml:space="preserve">jistota vrácena na účet, ze kterého byla </w:t>
      </w:r>
      <w:r>
        <w:t xml:space="preserve">dodavatelem </w:t>
      </w:r>
      <w:r w:rsidRPr="0025222F">
        <w:t>uhrazena.</w:t>
      </w:r>
    </w:p>
    <w:p w14:paraId="03C104C0" w14:textId="77777777" w:rsidR="00E96B4A" w:rsidRPr="008A038B" w:rsidRDefault="00E96B4A" w:rsidP="00E96B4A">
      <w:pPr>
        <w:pStyle w:val="Odstavecseseznamem"/>
        <w:numPr>
          <w:ilvl w:val="0"/>
          <w:numId w:val="45"/>
        </w:numPr>
      </w:pPr>
      <w:r w:rsidRPr="008A038B">
        <w:t>Poskytnutí bankovní záruky:</w:t>
      </w:r>
    </w:p>
    <w:p w14:paraId="1EDFEFA0" w14:textId="77777777" w:rsidR="00E96B4A" w:rsidRPr="0025222F" w:rsidRDefault="00E96B4A" w:rsidP="00E96B4A">
      <w:r>
        <w:t xml:space="preserve">Jistota formou bankovní záruky se poskytuje </w:t>
      </w:r>
      <w:r w:rsidRPr="00F655E6">
        <w:t>předložením</w:t>
      </w:r>
      <w:r>
        <w:t xml:space="preserve"> bankou elektronicky podepsanou </w:t>
      </w:r>
      <w:r w:rsidRPr="00F655E6">
        <w:t>záruční listin</w:t>
      </w:r>
      <w:r>
        <w:t>ou v elektronické podobě</w:t>
      </w:r>
      <w:r w:rsidRPr="00C6562C">
        <w:t xml:space="preserve">, obsahující závazek vyplatit zadavateli za podmínek stanovených v § 41 odst. 8 ZZVZ jistotu. </w:t>
      </w:r>
      <w:r w:rsidRPr="001E1ED5">
        <w:t xml:space="preserve">Tato záruční listina musí být v nabídce doložena v originálu (nepostačuje např. sken podepsané záruční listiny). </w:t>
      </w:r>
      <w:r w:rsidRPr="00C6562C">
        <w:t>V případě naplnění</w:t>
      </w:r>
      <w:r>
        <w:t xml:space="preserve"> zákonných podmínek pro vrácení jistoty poskytne zadavatel dodavateli či dodavatelem určené bance na jeho žádost informaci o splnění podmínek pro vrácení jistoty poskytnuté formou bankovní záruky</w:t>
      </w:r>
      <w:r w:rsidRPr="0025222F">
        <w:t>.</w:t>
      </w:r>
    </w:p>
    <w:p w14:paraId="0FF8979B" w14:textId="77777777" w:rsidR="00E96B4A" w:rsidRPr="008A038B" w:rsidRDefault="00E96B4A" w:rsidP="00E96B4A">
      <w:pPr>
        <w:pStyle w:val="Odstavecseseznamem"/>
        <w:numPr>
          <w:ilvl w:val="0"/>
          <w:numId w:val="45"/>
        </w:numPr>
      </w:pPr>
      <w:r w:rsidRPr="008A038B">
        <w:t>Poskytnutí pojištění záruky:</w:t>
      </w:r>
    </w:p>
    <w:p w14:paraId="4EDCDDEA" w14:textId="77777777" w:rsidR="00E96B4A" w:rsidRPr="002F0B09" w:rsidRDefault="00E96B4A" w:rsidP="00E96B4A">
      <w:r w:rsidRPr="00F655E6">
        <w:t xml:space="preserve">Jistota formou </w:t>
      </w:r>
      <w:r>
        <w:t>pojištění záruky</w:t>
      </w:r>
      <w:r w:rsidRPr="00F655E6">
        <w:t xml:space="preserve"> se poskytuje</w:t>
      </w:r>
      <w:r>
        <w:t xml:space="preserve"> </w:t>
      </w:r>
      <w:r w:rsidRPr="002F0B09">
        <w:t xml:space="preserve">předložením písemného prohlášení pojistitele </w:t>
      </w:r>
      <w:r>
        <w:t xml:space="preserve">v elektronické podobě </w:t>
      </w:r>
      <w:r w:rsidRPr="002F0B09">
        <w:t>obsahující</w:t>
      </w:r>
      <w:r>
        <w:t>ho</w:t>
      </w:r>
      <w:r w:rsidRPr="002F0B09">
        <w:t xml:space="preserve"> závazek vyplatit zadavateli za podmínek stanovených v</w:t>
      </w:r>
      <w:r>
        <w:t> </w:t>
      </w:r>
      <w:r w:rsidRPr="002F0B09">
        <w:t>§</w:t>
      </w:r>
      <w:r>
        <w:t> </w:t>
      </w:r>
      <w:r w:rsidRPr="002F0B09">
        <w:t>41 odst. 8 ZZVZ jistotu.</w:t>
      </w:r>
      <w:r>
        <w:t xml:space="preserve"> Za předpokladu, že příslušná pojišťovna pro plnění z pojištění záruky požaduje originál písemného prohlášení, poskytuje se jistota formou pojištění záruky </w:t>
      </w:r>
      <w:r w:rsidRPr="00F655E6">
        <w:t>předložením</w:t>
      </w:r>
      <w:r>
        <w:t xml:space="preserve"> pojišťovnou elektronicky podepsanou </w:t>
      </w:r>
      <w:r w:rsidRPr="00F655E6">
        <w:t>záruční listin</w:t>
      </w:r>
      <w:r>
        <w:t>ou v elektronické podobě. V případě naplnění zákonných podmínek pro vrácení jistoty poskytne zadavatel dodavateli či dodavatelem určené pojišťovně na jeho žádost informaci o splnění podmínek pro vrácení jistoty poskytnuté formou pojištění záruky</w:t>
      </w:r>
      <w:r w:rsidRPr="0025222F">
        <w:t>.</w:t>
      </w:r>
    </w:p>
    <w:p w14:paraId="63CEBE03" w14:textId="77777777" w:rsidR="001041EC" w:rsidRPr="00BA24B3" w:rsidRDefault="00261955" w:rsidP="00801A66">
      <w:pPr>
        <w:pStyle w:val="Nadpis1"/>
      </w:pPr>
      <w:bookmarkStart w:id="98" w:name="_Toc115337716"/>
      <w:r w:rsidRPr="00801A66">
        <w:t>VÝHRADY</w:t>
      </w:r>
      <w:r w:rsidRPr="00602737">
        <w:t xml:space="preserve"> ZADAVATELE</w:t>
      </w:r>
      <w:bookmarkEnd w:id="98"/>
    </w:p>
    <w:p w14:paraId="0D5C6717" w14:textId="77777777" w:rsidR="00BF75AE" w:rsidRPr="00801A66" w:rsidRDefault="00BF75AE" w:rsidP="008A565C">
      <w:pPr>
        <w:pStyle w:val="Nadpis2"/>
        <w:keepNext w:val="0"/>
        <w:jc w:val="both"/>
        <w:rPr>
          <w:b w:val="0"/>
        </w:rPr>
      </w:pPr>
      <w:r w:rsidRPr="00801A66">
        <w:rPr>
          <w:b w:val="0"/>
        </w:rPr>
        <w:t>Náklady spojené s</w:t>
      </w:r>
      <w:r w:rsidR="0014069B" w:rsidRPr="00801A66">
        <w:rPr>
          <w:b w:val="0"/>
        </w:rPr>
        <w:t>e svou</w:t>
      </w:r>
      <w:r w:rsidRPr="00801A66">
        <w:rPr>
          <w:b w:val="0"/>
        </w:rPr>
        <w:t xml:space="preserve"> účastí v zadávacím řízení nese účastník. </w:t>
      </w:r>
    </w:p>
    <w:p w14:paraId="2CEB8358" w14:textId="77777777" w:rsidR="00BF75AE" w:rsidRPr="00801A66" w:rsidRDefault="00BF75AE" w:rsidP="008A565C">
      <w:pPr>
        <w:pStyle w:val="Nadpis2"/>
        <w:keepNext w:val="0"/>
        <w:jc w:val="both"/>
        <w:rPr>
          <w:b w:val="0"/>
        </w:rPr>
      </w:pPr>
      <w:r w:rsidRPr="00801A66">
        <w:rPr>
          <w:b w:val="0"/>
        </w:rPr>
        <w:t xml:space="preserve">Zadavatel si vyhrazuje právo </w:t>
      </w:r>
      <w:r w:rsidR="0014069B" w:rsidRPr="00801A66">
        <w:rPr>
          <w:b w:val="0"/>
        </w:rPr>
        <w:t xml:space="preserve">upravit zadávací podmínky či </w:t>
      </w:r>
      <w:r w:rsidRPr="00801A66">
        <w:rPr>
          <w:b w:val="0"/>
        </w:rPr>
        <w:t xml:space="preserve">zrušit zadávací řízení v souladu s příslušnými ustanoveními ZZVZ. </w:t>
      </w:r>
    </w:p>
    <w:p w14:paraId="621AA454" w14:textId="77777777" w:rsidR="00E14517" w:rsidRPr="00801A66" w:rsidRDefault="00293F90" w:rsidP="008A565C">
      <w:pPr>
        <w:pStyle w:val="Nadpis2"/>
        <w:keepNext w:val="0"/>
        <w:jc w:val="both"/>
        <w:rPr>
          <w:b w:val="0"/>
        </w:rPr>
      </w:pPr>
      <w:r w:rsidRPr="00801A66">
        <w:rPr>
          <w:b w:val="0"/>
        </w:rPr>
        <w:t xml:space="preserve">Zadavatel nepřipouští </w:t>
      </w:r>
      <w:r w:rsidR="00B2629C" w:rsidRPr="00801A66">
        <w:rPr>
          <w:b w:val="0"/>
        </w:rPr>
        <w:t xml:space="preserve">ani nepožaduje </w:t>
      </w:r>
      <w:r w:rsidRPr="00801A66">
        <w:rPr>
          <w:b w:val="0"/>
        </w:rPr>
        <w:t>varianty nabídky.</w:t>
      </w:r>
    </w:p>
    <w:p w14:paraId="331F10CB" w14:textId="77777777" w:rsidR="00577DAA" w:rsidRPr="00801A66" w:rsidRDefault="00293F90" w:rsidP="008A565C">
      <w:pPr>
        <w:pStyle w:val="Nadpis2"/>
        <w:keepNext w:val="0"/>
        <w:jc w:val="both"/>
        <w:rPr>
          <w:b w:val="0"/>
        </w:rPr>
      </w:pPr>
      <w:r w:rsidRPr="00801A66">
        <w:rPr>
          <w:b w:val="0"/>
        </w:rPr>
        <w:lastRenderedPageBreak/>
        <w:t xml:space="preserve">Zadavatel </w:t>
      </w:r>
      <w:r w:rsidR="00A13121" w:rsidRPr="00801A66">
        <w:rPr>
          <w:b w:val="0"/>
        </w:rPr>
        <w:t>může ověřovat věrohodnost poskytnutých údajů</w:t>
      </w:r>
      <w:r w:rsidR="007B2D2E" w:rsidRPr="00801A66">
        <w:rPr>
          <w:b w:val="0"/>
        </w:rPr>
        <w:t xml:space="preserve"> a</w:t>
      </w:r>
      <w:r w:rsidR="00A13121" w:rsidRPr="00801A66">
        <w:rPr>
          <w:b w:val="0"/>
        </w:rPr>
        <w:t xml:space="preserve"> dokladů a může si je opatřovat také sám, a to například u třetích osob či z veřejně dostupných zdrojů. Ú</w:t>
      </w:r>
      <w:r w:rsidR="005C77EE" w:rsidRPr="00801A66">
        <w:rPr>
          <w:b w:val="0"/>
        </w:rPr>
        <w:t>častník</w:t>
      </w:r>
      <w:r w:rsidRPr="00801A66">
        <w:rPr>
          <w:b w:val="0"/>
        </w:rPr>
        <w:t xml:space="preserve"> je povinen mu v tomto ohledu poskytnout veškerou potřebnou součinnost.</w:t>
      </w:r>
    </w:p>
    <w:p w14:paraId="49D41343" w14:textId="77777777" w:rsidR="00577DAA" w:rsidRPr="00801A66" w:rsidRDefault="00577DAA" w:rsidP="008A565C">
      <w:pPr>
        <w:pStyle w:val="Nadpis2"/>
        <w:keepNext w:val="0"/>
        <w:jc w:val="both"/>
        <w:rPr>
          <w:b w:val="0"/>
        </w:rPr>
      </w:pPr>
      <w:r w:rsidRPr="00801A66">
        <w:rPr>
          <w:b w:val="0"/>
        </w:rPr>
        <w:t xml:space="preserve">Zadavatel </w:t>
      </w:r>
      <w:r w:rsidR="007028C4" w:rsidRPr="007028C4">
        <w:rPr>
          <w:b w:val="0"/>
        </w:rPr>
        <w:t xml:space="preserve">požaduje ze strany dodavatelů a jejich poddodavatelů dodržení podmínek dle ustanovení § 4b zákona č. 159/2006 Sb., o střetu zájmů, ve znění pozdějších předpisů. Zadavatel </w:t>
      </w:r>
      <w:proofErr w:type="gramStart"/>
      <w:r w:rsidR="007028C4" w:rsidRPr="007028C4">
        <w:rPr>
          <w:b w:val="0"/>
        </w:rPr>
        <w:t>vyloučí</w:t>
      </w:r>
      <w:proofErr w:type="gramEnd"/>
      <w:r w:rsidR="007028C4" w:rsidRPr="007028C4">
        <w:rPr>
          <w:b w:val="0"/>
        </w:rPr>
        <w:t xml:space="preserve"> účastníka zadávacího řízení, pokud účastník nebo poddodavatel, prostřednictvím kterého účastník prokazuje kvalifikaci, poruší citované ustanovení</w:t>
      </w:r>
      <w:r w:rsidRPr="00801A66">
        <w:rPr>
          <w:b w:val="0"/>
        </w:rPr>
        <w:t xml:space="preserve">. </w:t>
      </w:r>
    </w:p>
    <w:p w14:paraId="67F3D12C" w14:textId="77777777" w:rsidR="00BF75AE" w:rsidRPr="00801A66" w:rsidRDefault="00A71E44" w:rsidP="008A565C">
      <w:pPr>
        <w:pStyle w:val="Nadpis2"/>
        <w:keepNext w:val="0"/>
        <w:jc w:val="both"/>
        <w:rPr>
          <w:b w:val="0"/>
        </w:rPr>
      </w:pPr>
      <w:r w:rsidRPr="00801A66">
        <w:rPr>
          <w:b w:val="0"/>
        </w:rPr>
        <w:t xml:space="preserve">Zadavatel upozorňuje, že vybraný dodavatel je dle </w:t>
      </w:r>
      <w:proofErr w:type="spellStart"/>
      <w:r w:rsidRPr="00801A66">
        <w:rPr>
          <w:b w:val="0"/>
        </w:rPr>
        <w:t>ust</w:t>
      </w:r>
      <w:proofErr w:type="spellEnd"/>
      <w:r w:rsidRPr="00801A66">
        <w:rPr>
          <w:b w:val="0"/>
        </w:rPr>
        <w:t>. § 2 písm. e) zákona č. 320/2001 Sb., o finanční kontrole, ve znění pozdějších předpisů, osobou povinnou spolupůsobit při výkonu finanční kontroly.</w:t>
      </w:r>
    </w:p>
    <w:p w14:paraId="0FAC6B0A" w14:textId="77777777" w:rsidR="00A41E81" w:rsidRPr="00977CBB" w:rsidRDefault="00261955" w:rsidP="001375B4">
      <w:pPr>
        <w:pStyle w:val="Nadpis1"/>
      </w:pPr>
      <w:bookmarkStart w:id="99" w:name="_Toc115337717"/>
      <w:r w:rsidRPr="00977CBB">
        <w:t>INFORMACE O ZPRACOVÁNÍ OSOBNÍCH ÚDAJŮ</w:t>
      </w:r>
      <w:bookmarkEnd w:id="99"/>
      <w:r w:rsidR="00A41E81" w:rsidRPr="00977CBB">
        <w:t xml:space="preserve"> </w:t>
      </w:r>
    </w:p>
    <w:p w14:paraId="6493213E" w14:textId="77777777" w:rsidR="00984A11" w:rsidRPr="001375B4" w:rsidRDefault="00A41E81" w:rsidP="008A565C">
      <w:pPr>
        <w:pStyle w:val="Nadpis2"/>
        <w:keepNext w:val="0"/>
        <w:jc w:val="both"/>
        <w:rPr>
          <w:b w:val="0"/>
        </w:rPr>
      </w:pPr>
      <w:r w:rsidRPr="001375B4">
        <w:rPr>
          <w:b w:val="0"/>
        </w:rPr>
        <w:t>Zadavatel v postavení správce osobních údajů tímto informuje ve smyslu čl.</w:t>
      </w:r>
      <w:r w:rsidR="00984A11" w:rsidRPr="001375B4">
        <w:rPr>
          <w:b w:val="0"/>
        </w:rPr>
        <w:t> </w:t>
      </w:r>
      <w:r w:rsidRPr="001375B4">
        <w:rPr>
          <w:b w:val="0"/>
        </w:rPr>
        <w:t>13 Nařízení Evropského parlamentu a Rady (EU) 2016/679 o ochraně fyzických osob v</w:t>
      </w:r>
      <w:r w:rsidR="00984A11" w:rsidRPr="001375B4">
        <w:rPr>
          <w:b w:val="0"/>
        </w:rPr>
        <w:t> </w:t>
      </w:r>
      <w:r w:rsidRPr="001375B4">
        <w:rPr>
          <w:b w:val="0"/>
        </w:rPr>
        <w:t>souvislosti se zpracováním osobních údajů a o volném pohybu těchto údajů (dále jen „</w:t>
      </w:r>
      <w:r w:rsidRPr="001375B4">
        <w:rPr>
          <w:b w:val="0"/>
          <w:i/>
        </w:rPr>
        <w:t>GDPR</w:t>
      </w:r>
      <w:r w:rsidRPr="001375B4">
        <w:rPr>
          <w:b w:val="0"/>
        </w:rPr>
        <w:t xml:space="preserve">“) </w:t>
      </w:r>
      <w:r w:rsidR="0087741C" w:rsidRPr="0087741C">
        <w:rPr>
          <w:b w:val="0"/>
        </w:rPr>
        <w:t xml:space="preserve">a </w:t>
      </w:r>
      <w:r w:rsidR="0087741C" w:rsidRPr="0087741C">
        <w:rPr>
          <w:rFonts w:cs="Segoe UI"/>
          <w:b w:val="0"/>
          <w:szCs w:val="22"/>
        </w:rPr>
        <w:t>zákona č. 110/2019 Sb., o zpracování osobních údajů, ve znění pozdějších předpisů,</w:t>
      </w:r>
      <w:r w:rsidR="0087741C">
        <w:rPr>
          <w:rFonts w:cs="Segoe UI"/>
          <w:szCs w:val="22"/>
        </w:rPr>
        <w:t xml:space="preserve"> </w:t>
      </w:r>
      <w:r w:rsidRPr="001375B4">
        <w:rPr>
          <w:b w:val="0"/>
        </w:rPr>
        <w:t xml:space="preserve">účastníky zadávacího řízení o zpracování osobních údajů za účelem realizace zadávacího řízení dle </w:t>
      </w:r>
      <w:r w:rsidR="00984A11" w:rsidRPr="001375B4">
        <w:rPr>
          <w:b w:val="0"/>
        </w:rPr>
        <w:t>ZZVZ</w:t>
      </w:r>
      <w:r w:rsidRPr="001375B4">
        <w:rPr>
          <w:b w:val="0"/>
        </w:rPr>
        <w:t xml:space="preserve">. </w:t>
      </w:r>
    </w:p>
    <w:p w14:paraId="7B6F33B7" w14:textId="77777777" w:rsidR="007A2EA2" w:rsidRPr="001375B4" w:rsidRDefault="00A41E81" w:rsidP="008A565C">
      <w:pPr>
        <w:pStyle w:val="Nadpis2"/>
        <w:keepNext w:val="0"/>
        <w:jc w:val="both"/>
        <w:rPr>
          <w:b w:val="0"/>
        </w:rPr>
      </w:pPr>
      <w:r w:rsidRPr="001375B4">
        <w:rPr>
          <w:b w:val="0"/>
        </w:rPr>
        <w:t xml:space="preserve">Zadavatel může v rámci realizace zadávacího řízení zpracovávat osobní údaje dodavatelů </w:t>
      </w:r>
      <w:r w:rsidR="009B0F2F" w:rsidRPr="001375B4">
        <w:rPr>
          <w:b w:val="0"/>
        </w:rPr>
        <w:t>a jejich poddodavatelů (z řad fyzických osob</w:t>
      </w:r>
      <w:r w:rsidRPr="001375B4">
        <w:rPr>
          <w:b w:val="0"/>
        </w:rPr>
        <w:t xml:space="preserve"> podnikajících), členů statutárních orgánů a kontaktních osob dodavatelů a jejich poddodavatelů, osob, prostřednictvím kterých je dodavatelem prokazována kvalifikace, členů realizačního týmu dodavatele a skutečných majitelů dodavatele. </w:t>
      </w:r>
    </w:p>
    <w:p w14:paraId="741FFEC5" w14:textId="77777777" w:rsidR="00E64D07" w:rsidRPr="001375B4" w:rsidRDefault="00A41E81" w:rsidP="008A565C">
      <w:pPr>
        <w:pStyle w:val="Nadpis2"/>
        <w:keepNext w:val="0"/>
        <w:jc w:val="both"/>
        <w:rPr>
          <w:b w:val="0"/>
        </w:rPr>
      </w:pPr>
      <w:r w:rsidRPr="001375B4">
        <w:rPr>
          <w:b w:val="0"/>
        </w:rPr>
        <w:t>Zadavatel bude zpracovávat osobní údaje pouze v rozsahu nezbytném pro realizaci zadávacího řízení a pouze po dobu stanovenou právními předpisy, zejména ZZVZ. Subjekty údajů jsou oprávněny uplatňovat jejich práva dle čl.</w:t>
      </w:r>
      <w:r w:rsidR="00930623" w:rsidRPr="001375B4">
        <w:rPr>
          <w:b w:val="0"/>
        </w:rPr>
        <w:t> </w:t>
      </w:r>
      <w:r w:rsidRPr="001375B4">
        <w:rPr>
          <w:b w:val="0"/>
        </w:rPr>
        <w:t xml:space="preserve">13 až 22 GDPR v písemné formě na adrese sídla zadavatele. </w:t>
      </w:r>
    </w:p>
    <w:p w14:paraId="0A7DBF2F" w14:textId="77777777" w:rsidR="00E64D07" w:rsidRPr="001375B4" w:rsidRDefault="00A41E81" w:rsidP="008A565C">
      <w:pPr>
        <w:pStyle w:val="Nadpis2"/>
        <w:keepNext w:val="0"/>
        <w:jc w:val="both"/>
        <w:rPr>
          <w:b w:val="0"/>
        </w:rPr>
      </w:pPr>
      <w:r w:rsidRPr="001375B4">
        <w:rPr>
          <w:b w:val="0"/>
        </w:rPr>
        <w:t xml:space="preserve">Zadavatel předává osobní údaje ke zpracování </w:t>
      </w:r>
      <w:r w:rsidR="00E64D07" w:rsidRPr="001375B4">
        <w:rPr>
          <w:b w:val="0"/>
        </w:rPr>
        <w:t>zástupci zadavatele</w:t>
      </w:r>
      <w:r w:rsidRPr="001375B4">
        <w:rPr>
          <w:b w:val="0"/>
        </w:rPr>
        <w:t xml:space="preserve"> jako zpracovateli osobních údajů, za účelem administrace zadávacího řízení dle </w:t>
      </w:r>
      <w:proofErr w:type="spellStart"/>
      <w:r w:rsidRPr="001375B4">
        <w:rPr>
          <w:b w:val="0"/>
        </w:rPr>
        <w:t>ust</w:t>
      </w:r>
      <w:proofErr w:type="spellEnd"/>
      <w:r w:rsidRPr="001375B4">
        <w:rPr>
          <w:b w:val="0"/>
        </w:rPr>
        <w:t>. §</w:t>
      </w:r>
      <w:r w:rsidR="00E64D07" w:rsidRPr="001375B4">
        <w:rPr>
          <w:b w:val="0"/>
        </w:rPr>
        <w:t> </w:t>
      </w:r>
      <w:r w:rsidRPr="001375B4">
        <w:rPr>
          <w:b w:val="0"/>
        </w:rPr>
        <w:t xml:space="preserve">43 ZZVZ. </w:t>
      </w:r>
    </w:p>
    <w:p w14:paraId="151C2C0B" w14:textId="77777777" w:rsidR="0009442A" w:rsidRPr="0009442A" w:rsidRDefault="0009442A" w:rsidP="0009442A">
      <w:pPr>
        <w:pStyle w:val="Nadpis1"/>
        <w:rPr>
          <w:rFonts w:cs="Segoe UI"/>
        </w:rPr>
      </w:pPr>
      <w:bookmarkStart w:id="100" w:name="_Toc104276846"/>
      <w:bookmarkStart w:id="101" w:name="_Toc104282138"/>
      <w:bookmarkStart w:id="102" w:name="_Toc115337718"/>
      <w:r w:rsidRPr="0009442A">
        <w:rPr>
          <w:rFonts w:cs="Segoe UI"/>
        </w:rPr>
        <w:t>SANKCE VŮČI RUSKU A BĚLORUSKU</w:t>
      </w:r>
      <w:bookmarkEnd w:id="100"/>
      <w:bookmarkEnd w:id="101"/>
      <w:bookmarkEnd w:id="102"/>
    </w:p>
    <w:p w14:paraId="74D25DC9" w14:textId="77777777" w:rsidR="0009442A" w:rsidRPr="0009442A" w:rsidRDefault="0009442A" w:rsidP="0009442A">
      <w:pPr>
        <w:pStyle w:val="Nadpis2"/>
        <w:keepNext w:val="0"/>
        <w:tabs>
          <w:tab w:val="num" w:pos="360"/>
        </w:tabs>
        <w:jc w:val="both"/>
        <w:rPr>
          <w:b w:val="0"/>
        </w:rPr>
      </w:pPr>
      <w:r w:rsidRPr="0009442A">
        <w:rPr>
          <w:b w:val="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w:t>
      </w:r>
      <w:r w:rsidRPr="0009442A">
        <w:rPr>
          <w:b w:val="0"/>
        </w:rPr>
        <w:lastRenderedPageBreak/>
        <w:t>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09442A">
        <w:rPr>
          <w:b w:val="0"/>
          <w:vertAlign w:val="superscript"/>
        </w:rPr>
        <w:footnoteReference w:id="1"/>
      </w:r>
      <w:r w:rsidRPr="0009442A">
        <w:rPr>
          <w:b w:val="0"/>
        </w:rPr>
        <w:t>.</w:t>
      </w:r>
    </w:p>
    <w:p w14:paraId="4564E646" w14:textId="77777777" w:rsidR="0009442A" w:rsidRPr="0009442A" w:rsidRDefault="0009442A" w:rsidP="0009442A">
      <w:pPr>
        <w:pStyle w:val="Nadpis2"/>
        <w:keepNext w:val="0"/>
        <w:tabs>
          <w:tab w:val="num" w:pos="360"/>
        </w:tabs>
        <w:jc w:val="both"/>
        <w:rPr>
          <w:b w:val="0"/>
        </w:rPr>
      </w:pPr>
      <w:r w:rsidRPr="0009442A">
        <w:rPr>
          <w:b w:val="0"/>
        </w:rPr>
        <w:t>Účastník podáním nabídky dále potvrzuje, že nejsou naplněny podmínky uvedené v nařízení Rady (EU) 2022/576 ze dne 8. dubna 2022, kterým se mění nařízení (EU) č. 833/2014 o omezujících opatřeních vzhledem k činnostem Ruska destabilizujícím situaci na Ukrajině, tedy zejména, že se nejedná o dodavatele:</w:t>
      </w:r>
    </w:p>
    <w:p w14:paraId="4AE2E7D1" w14:textId="77777777" w:rsidR="0009442A" w:rsidRPr="0009442A" w:rsidRDefault="0009442A" w:rsidP="0009442A">
      <w:pPr>
        <w:pStyle w:val="Nadpis2"/>
        <w:numPr>
          <w:ilvl w:val="0"/>
          <w:numId w:val="28"/>
        </w:numPr>
        <w:tabs>
          <w:tab w:val="num" w:pos="360"/>
        </w:tabs>
        <w:ind w:left="1718" w:hanging="357"/>
        <w:jc w:val="both"/>
        <w:rPr>
          <w:rFonts w:cs="Segoe UI"/>
          <w:b w:val="0"/>
          <w:bCs w:val="0"/>
        </w:rPr>
      </w:pPr>
      <w:r w:rsidRPr="0009442A">
        <w:rPr>
          <w:rFonts w:cs="Segoe UI"/>
          <w:b w:val="0"/>
          <w:bCs w:val="0"/>
        </w:rPr>
        <w:t>ruského státního příslušníka, fyzickou nebo právnickou osobu se sídlem v Rusku,</w:t>
      </w:r>
    </w:p>
    <w:p w14:paraId="7DE41556" w14:textId="77777777" w:rsidR="0009442A" w:rsidRPr="0009442A" w:rsidRDefault="0009442A" w:rsidP="0009442A">
      <w:pPr>
        <w:pStyle w:val="Nadpis2"/>
        <w:numPr>
          <w:ilvl w:val="0"/>
          <w:numId w:val="28"/>
        </w:numPr>
        <w:tabs>
          <w:tab w:val="num" w:pos="360"/>
        </w:tabs>
        <w:ind w:left="1718" w:hanging="357"/>
        <w:jc w:val="both"/>
        <w:rPr>
          <w:rFonts w:cs="Segoe UI"/>
          <w:b w:val="0"/>
          <w:bCs w:val="0"/>
        </w:rPr>
      </w:pPr>
      <w:r w:rsidRPr="0009442A">
        <w:rPr>
          <w:rFonts w:cs="Segoe UI"/>
          <w:b w:val="0"/>
          <w:bCs w:val="0"/>
        </w:rPr>
        <w:t>právnickou osobu, která je z více než 50 % přímo či nepřímo vlastněna některou z osob dle předešlé odrážky, nebo</w:t>
      </w:r>
    </w:p>
    <w:p w14:paraId="32139155" w14:textId="77777777" w:rsidR="0009442A" w:rsidRPr="0009442A" w:rsidRDefault="0009442A" w:rsidP="0009442A">
      <w:pPr>
        <w:pStyle w:val="Nadpis2"/>
        <w:numPr>
          <w:ilvl w:val="0"/>
          <w:numId w:val="28"/>
        </w:numPr>
        <w:tabs>
          <w:tab w:val="num" w:pos="360"/>
        </w:tabs>
        <w:ind w:left="1718" w:hanging="357"/>
        <w:jc w:val="both"/>
        <w:rPr>
          <w:rFonts w:cs="Segoe UI"/>
          <w:b w:val="0"/>
          <w:bCs w:val="0"/>
        </w:rPr>
      </w:pPr>
      <w:r w:rsidRPr="0009442A">
        <w:rPr>
          <w:rFonts w:cs="Segoe UI"/>
          <w:b w:val="0"/>
          <w:bCs w:val="0"/>
        </w:rPr>
        <w:t>fyzickou nebo právnickou osobu, která jedná jménem nebo na pokyn některé z osob uvedených v předešlých odrážkách.</w:t>
      </w:r>
    </w:p>
    <w:p w14:paraId="33BB44EB" w14:textId="77777777" w:rsidR="0009442A" w:rsidRPr="0009442A" w:rsidRDefault="0009442A" w:rsidP="0009442A">
      <w:pPr>
        <w:ind w:left="993"/>
        <w:rPr>
          <w:rFonts w:cs="Segoe UI"/>
        </w:rPr>
      </w:pPr>
      <w:bookmarkStart w:id="103" w:name="_Hlk104896468"/>
      <w:r w:rsidRPr="0009442A">
        <w:rPr>
          <w:rFonts w:cs="Segoe UI"/>
        </w:rPr>
        <w:t>Uvedené platí v případě podání společné nabídky pro každého ze sdružených dodavatelů, jakož i pro případ, kdy účastník hodlá využít poddodavatele (nebo jinou osobu prokazující kvalifikaci za účastníka) při realizaci plnění veřejné zakázky, pro kterého platí některá ze shora uvedených odrážek a který se bude na realizaci veřejné zakázky podílet z více jak 10 % hodnoty veřejné zakázky (dle výše nabídkové ceny v Kč bez DPH).</w:t>
      </w:r>
    </w:p>
    <w:p w14:paraId="324FB973" w14:textId="3B2BA76C" w:rsidR="0009442A" w:rsidRDefault="0009442A" w:rsidP="0009442A">
      <w:pPr>
        <w:pStyle w:val="Nadpis2"/>
        <w:keepNext w:val="0"/>
        <w:tabs>
          <w:tab w:val="num" w:pos="360"/>
        </w:tabs>
        <w:jc w:val="both"/>
        <w:rPr>
          <w:b w:val="0"/>
        </w:rPr>
      </w:pPr>
      <w:bookmarkStart w:id="104" w:name="_Ref104194560"/>
      <w:bookmarkEnd w:id="103"/>
      <w:r w:rsidRPr="0009442A">
        <w:rPr>
          <w:b w:val="0"/>
        </w:rPr>
        <w:t xml:space="preserve">Má-li účastník pochybnost, zda nedochází k naplnění podmínek dle odst. 20.1. nebo 20.2. zadávací dokumentace, uvede rozhodné okolnosti a </w:t>
      </w:r>
      <w:proofErr w:type="gramStart"/>
      <w:r w:rsidRPr="0009442A">
        <w:rPr>
          <w:b w:val="0"/>
        </w:rPr>
        <w:t>označí</w:t>
      </w:r>
      <w:proofErr w:type="gramEnd"/>
      <w:r w:rsidRPr="0009442A">
        <w:rPr>
          <w:b w:val="0"/>
        </w:rPr>
        <w:t xml:space="preserve"> takovou osobu nebo osoby v nabídce ve smyslu odst. 11.4 zadávací dokumentace. Účastník může též dle jeho uvážení uvést informace a doklady věrohodným způsobem rozptylující pochybnosti dle předchozí věty, případně doklady o přijatých opatřeních na straně účastníka.</w:t>
      </w:r>
      <w:bookmarkEnd w:id="104"/>
    </w:p>
    <w:p w14:paraId="14C2A624" w14:textId="77777777" w:rsidR="000815A2" w:rsidRPr="000815A2" w:rsidRDefault="000815A2" w:rsidP="000815A2"/>
    <w:p w14:paraId="4B2A5170" w14:textId="77777777" w:rsidR="00293F90" w:rsidRPr="00977CBB" w:rsidRDefault="00261955" w:rsidP="001375B4">
      <w:pPr>
        <w:pStyle w:val="Nadpis1"/>
      </w:pPr>
      <w:bookmarkStart w:id="105" w:name="_Toc115337719"/>
      <w:r w:rsidRPr="00977CBB">
        <w:lastRenderedPageBreak/>
        <w:t xml:space="preserve">SEZNAM </w:t>
      </w:r>
      <w:r w:rsidRPr="001375B4">
        <w:t>PŘÍLOH</w:t>
      </w:r>
      <w:bookmarkEnd w:id="105"/>
    </w:p>
    <w:p w14:paraId="318315D2" w14:textId="77777777" w:rsidR="00293F90" w:rsidRPr="00977CBB" w:rsidRDefault="00293F90" w:rsidP="0015568F">
      <w:pPr>
        <w:spacing w:after="120"/>
        <w:ind w:left="567"/>
        <w:rPr>
          <w:rFonts w:cs="Segoe UI"/>
        </w:rPr>
      </w:pPr>
      <w:r w:rsidRPr="00977CBB">
        <w:rPr>
          <w:rFonts w:cs="Segoe UI"/>
        </w:rPr>
        <w:t>Součástí zadávací dokumentace jsou následující přílohy:</w:t>
      </w:r>
    </w:p>
    <w:p w14:paraId="7BB4830B" w14:textId="4D52615B" w:rsidR="00FC5734" w:rsidRPr="00A97A5C" w:rsidRDefault="004E2FBB" w:rsidP="00780847">
      <w:pPr>
        <w:spacing w:after="120"/>
        <w:ind w:left="567"/>
      </w:pPr>
      <w:bookmarkStart w:id="106" w:name="_Ref230175100"/>
      <w:bookmarkStart w:id="107" w:name="_Hlk116306093"/>
      <w:r w:rsidRPr="00A97A5C">
        <w:t>Příloha č. 1 –</w:t>
      </w:r>
      <w:bookmarkEnd w:id="106"/>
      <w:r w:rsidR="007D5EF0" w:rsidRPr="00A97A5C">
        <w:t xml:space="preserve"> Požadavky na elektronickou komunikaci </w:t>
      </w:r>
    </w:p>
    <w:p w14:paraId="0CE8F4DB" w14:textId="5947D0E3" w:rsidR="004E2FBB" w:rsidRPr="00A97A5C" w:rsidRDefault="007D5EF0" w:rsidP="00780847">
      <w:pPr>
        <w:spacing w:after="120"/>
        <w:ind w:left="567"/>
      </w:pPr>
      <w:r w:rsidRPr="00A97A5C">
        <w:t xml:space="preserve">Příloha č. 2 - </w:t>
      </w:r>
      <w:r w:rsidR="00F62457" w:rsidRPr="00A97A5C">
        <w:t>Obchodní podmínky (závazný text návrhu</w:t>
      </w:r>
      <w:r w:rsidR="00B67311" w:rsidRPr="00A97A5C">
        <w:t xml:space="preserve"> smlouvy</w:t>
      </w:r>
      <w:r w:rsidR="009A1B63">
        <w:t xml:space="preserve"> o dílo</w:t>
      </w:r>
      <w:r w:rsidR="00F62457" w:rsidRPr="00A97A5C">
        <w:t>)</w:t>
      </w:r>
    </w:p>
    <w:p w14:paraId="1A369BC4" w14:textId="5DF5399B" w:rsidR="006B5057" w:rsidRPr="00A97A5C" w:rsidRDefault="006B5057" w:rsidP="006B5057">
      <w:pPr>
        <w:spacing w:after="120"/>
        <w:ind w:left="567"/>
      </w:pPr>
      <w:r w:rsidRPr="00A97A5C">
        <w:t xml:space="preserve">Příloha č. </w:t>
      </w:r>
      <w:r w:rsidR="004855D1" w:rsidRPr="00A97A5C">
        <w:t>3</w:t>
      </w:r>
      <w:r w:rsidRPr="00A97A5C">
        <w:t xml:space="preserve"> – Specifikace předmětu veřejné zakázky/Požadovaná technická specifikace </w:t>
      </w:r>
    </w:p>
    <w:p w14:paraId="43CE91D9" w14:textId="69E3BEC6" w:rsidR="006B5057" w:rsidRPr="00A97A5C" w:rsidRDefault="006B5057" w:rsidP="006B5057">
      <w:pPr>
        <w:spacing w:after="120"/>
        <w:ind w:left="567"/>
      </w:pPr>
      <w:r w:rsidRPr="00A97A5C">
        <w:t xml:space="preserve">Příloha č. </w:t>
      </w:r>
      <w:r w:rsidR="00C15DF9" w:rsidRPr="00A97A5C">
        <w:t>4</w:t>
      </w:r>
      <w:r w:rsidRPr="00A97A5C">
        <w:t xml:space="preserve"> – Typové výkresy vozidel </w:t>
      </w:r>
    </w:p>
    <w:p w14:paraId="66BDFEEE" w14:textId="53AD0803" w:rsidR="006B5057" w:rsidRPr="00A97A5C" w:rsidRDefault="006B5057" w:rsidP="006B5057">
      <w:pPr>
        <w:spacing w:after="120"/>
        <w:ind w:left="567"/>
      </w:pPr>
      <w:r w:rsidRPr="00A97A5C">
        <w:t xml:space="preserve">Příloha č. </w:t>
      </w:r>
      <w:r w:rsidR="00C15DF9" w:rsidRPr="00A97A5C">
        <w:t>5</w:t>
      </w:r>
      <w:r w:rsidRPr="00A97A5C">
        <w:t xml:space="preserve"> – </w:t>
      </w:r>
      <w:r w:rsidR="00C15DF9" w:rsidRPr="00A97A5C">
        <w:t>Požadavky na testování</w:t>
      </w:r>
      <w:r w:rsidRPr="00A97A5C">
        <w:t xml:space="preserve"> </w:t>
      </w:r>
    </w:p>
    <w:p w14:paraId="21E9ED25" w14:textId="530D54C0" w:rsidR="006B5057" w:rsidRPr="00A97A5C" w:rsidRDefault="006B5057" w:rsidP="006B5057">
      <w:pPr>
        <w:spacing w:after="120"/>
        <w:ind w:left="567"/>
      </w:pPr>
      <w:r w:rsidRPr="00A97A5C">
        <w:t xml:space="preserve">Příloha č. </w:t>
      </w:r>
      <w:r w:rsidR="00C15DF9" w:rsidRPr="00A97A5C">
        <w:t>6</w:t>
      </w:r>
      <w:r w:rsidRPr="00A97A5C">
        <w:t xml:space="preserve"> – </w:t>
      </w:r>
      <w:r w:rsidR="004855D1" w:rsidRPr="00A97A5C">
        <w:t>SLA</w:t>
      </w:r>
      <w:r w:rsidRPr="00A97A5C">
        <w:t xml:space="preserve"> </w:t>
      </w:r>
    </w:p>
    <w:p w14:paraId="5BB6289D" w14:textId="626AC617" w:rsidR="004C70F1" w:rsidRPr="00A97A5C" w:rsidRDefault="006B5057" w:rsidP="00C15DF9">
      <w:pPr>
        <w:spacing w:after="120"/>
        <w:ind w:left="567"/>
      </w:pPr>
      <w:r w:rsidRPr="00A97A5C">
        <w:t xml:space="preserve">Příloha č. </w:t>
      </w:r>
      <w:r w:rsidR="00C15DF9" w:rsidRPr="00A97A5C">
        <w:t>7</w:t>
      </w:r>
      <w:r w:rsidRPr="00A97A5C">
        <w:t xml:space="preserve"> – Seznam významných zakázek</w:t>
      </w:r>
      <w:r w:rsidR="005A1AC5" w:rsidRPr="00A97A5C">
        <w:t xml:space="preserve"> (vzor)</w:t>
      </w:r>
      <w:r w:rsidR="004C70F1" w:rsidRPr="00A97A5C">
        <w:t xml:space="preserve"> </w:t>
      </w:r>
    </w:p>
    <w:bookmarkEnd w:id="107"/>
    <w:p w14:paraId="672D5244" w14:textId="6619A380" w:rsidR="007B69ED" w:rsidRDefault="007B69ED" w:rsidP="00E55B20">
      <w:pPr>
        <w:keepNext/>
        <w:spacing w:before="960" w:after="1080"/>
        <w:rPr>
          <w:rFonts w:cs="Segoe UI"/>
          <w:szCs w:val="22"/>
        </w:rPr>
      </w:pPr>
      <w:r w:rsidRPr="00EB316F">
        <w:rPr>
          <w:rFonts w:cs="Segoe UI"/>
          <w:bCs/>
          <w:szCs w:val="22"/>
        </w:rPr>
        <w:t xml:space="preserve">V </w:t>
      </w:r>
      <w:r w:rsidR="00C15DF9">
        <w:rPr>
          <w:rFonts w:cs="Segoe UI"/>
          <w:szCs w:val="22"/>
        </w:rPr>
        <w:t>Ostravě</w:t>
      </w:r>
      <w:r w:rsidRPr="00EB316F">
        <w:rPr>
          <w:rFonts w:cs="Segoe UI"/>
          <w:bCs/>
          <w:szCs w:val="22"/>
        </w:rPr>
        <w:t xml:space="preserve"> dne </w:t>
      </w:r>
      <w:r w:rsidR="00C15DF9">
        <w:rPr>
          <w:rFonts w:cs="Segoe UI"/>
          <w:szCs w:val="22"/>
        </w:rPr>
        <w:t>dle data el. podpisu</w:t>
      </w:r>
    </w:p>
    <w:tbl>
      <w:tblPr>
        <w:tblStyle w:val="Mkatabulky"/>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850"/>
        <w:gridCol w:w="3544"/>
        <w:gridCol w:w="1410"/>
      </w:tblGrid>
      <w:tr w:rsidR="001375B4" w14:paraId="63FBD758" w14:textId="77777777" w:rsidTr="006B333E">
        <w:trPr>
          <w:trHeight w:val="454"/>
          <w:jc w:val="right"/>
        </w:trPr>
        <w:tc>
          <w:tcPr>
            <w:tcW w:w="3256" w:type="dxa"/>
          </w:tcPr>
          <w:p w14:paraId="50B9F7E8" w14:textId="77777777" w:rsidR="001375B4" w:rsidRDefault="001375B4" w:rsidP="00E55B20">
            <w:pPr>
              <w:pStyle w:val="MTLNormalbezmezer"/>
              <w:keepNext/>
            </w:pPr>
          </w:p>
        </w:tc>
        <w:tc>
          <w:tcPr>
            <w:tcW w:w="850" w:type="dxa"/>
          </w:tcPr>
          <w:p w14:paraId="09686D21" w14:textId="77777777" w:rsidR="001375B4" w:rsidRDefault="001375B4" w:rsidP="00E456EA">
            <w:pPr>
              <w:pStyle w:val="MTLNormalbezmezer"/>
              <w:keepNext/>
              <w:jc w:val="center"/>
            </w:pPr>
          </w:p>
        </w:tc>
        <w:tc>
          <w:tcPr>
            <w:tcW w:w="3544" w:type="dxa"/>
            <w:tcBorders>
              <w:top w:val="single" w:sz="4" w:space="0" w:color="auto"/>
            </w:tcBorders>
          </w:tcPr>
          <w:p w14:paraId="062F4968" w14:textId="7789E05F" w:rsidR="001375B4" w:rsidRPr="006B333E" w:rsidRDefault="005576A2" w:rsidP="00E456EA">
            <w:pPr>
              <w:pStyle w:val="MTLNormalbezmezer"/>
              <w:keepNext/>
              <w:jc w:val="center"/>
              <w:rPr>
                <w:b/>
                <w:bCs/>
              </w:rPr>
            </w:pPr>
            <w:r w:rsidRPr="006B333E">
              <w:rPr>
                <w:b/>
                <w:bCs/>
              </w:rPr>
              <w:t>Dopravní podnik Ostrava a.s.</w:t>
            </w:r>
          </w:p>
        </w:tc>
        <w:tc>
          <w:tcPr>
            <w:tcW w:w="1410" w:type="dxa"/>
          </w:tcPr>
          <w:p w14:paraId="5F1FDA05" w14:textId="77777777" w:rsidR="001375B4" w:rsidRDefault="001375B4" w:rsidP="00E55B20">
            <w:pPr>
              <w:pStyle w:val="MTLNormalbezmezer"/>
              <w:keepNext/>
              <w:jc w:val="center"/>
            </w:pPr>
          </w:p>
        </w:tc>
      </w:tr>
      <w:tr w:rsidR="001375B4" w:rsidRPr="00CE516F" w14:paraId="3F2C5583" w14:textId="77777777" w:rsidTr="006B333E">
        <w:trPr>
          <w:trHeight w:val="454"/>
          <w:jc w:val="right"/>
        </w:trPr>
        <w:tc>
          <w:tcPr>
            <w:tcW w:w="3256" w:type="dxa"/>
          </w:tcPr>
          <w:p w14:paraId="4F812987" w14:textId="77777777" w:rsidR="001375B4" w:rsidRDefault="001375B4" w:rsidP="00E55B20">
            <w:pPr>
              <w:pStyle w:val="MTLNormalbezmezer"/>
              <w:keepNext/>
            </w:pPr>
          </w:p>
        </w:tc>
        <w:tc>
          <w:tcPr>
            <w:tcW w:w="5804" w:type="dxa"/>
            <w:gridSpan w:val="3"/>
          </w:tcPr>
          <w:p w14:paraId="292302BA" w14:textId="77777777" w:rsidR="001375B4" w:rsidRPr="00CE516F" w:rsidRDefault="001375B4" w:rsidP="00C15DF9">
            <w:pPr>
              <w:pStyle w:val="MTLNormalbezmezer"/>
              <w:keepNext/>
              <w:ind w:left="751" w:right="1297"/>
              <w:jc w:val="center"/>
              <w:rPr>
                <w:rFonts w:cs="Segoe UI"/>
                <w:szCs w:val="22"/>
              </w:rPr>
            </w:pPr>
            <w:r>
              <w:rPr>
                <w:rFonts w:cs="Segoe UI"/>
                <w:szCs w:val="22"/>
              </w:rPr>
              <w:t>právně zastoupený</w:t>
            </w:r>
          </w:p>
        </w:tc>
      </w:tr>
      <w:tr w:rsidR="001375B4" w:rsidRPr="00CE516F" w14:paraId="33CF83C0" w14:textId="77777777" w:rsidTr="006B333E">
        <w:trPr>
          <w:trHeight w:val="454"/>
          <w:jc w:val="right"/>
        </w:trPr>
        <w:tc>
          <w:tcPr>
            <w:tcW w:w="3256" w:type="dxa"/>
          </w:tcPr>
          <w:p w14:paraId="22D9686B" w14:textId="77777777" w:rsidR="001375B4" w:rsidRDefault="001375B4" w:rsidP="00E55B20">
            <w:pPr>
              <w:pStyle w:val="MTLNormalbezmezer"/>
              <w:keepNext/>
            </w:pPr>
          </w:p>
        </w:tc>
        <w:tc>
          <w:tcPr>
            <w:tcW w:w="5804" w:type="dxa"/>
            <w:gridSpan w:val="3"/>
          </w:tcPr>
          <w:p w14:paraId="3FE64710" w14:textId="77777777" w:rsidR="001375B4" w:rsidRDefault="001375B4" w:rsidP="00C15DF9">
            <w:pPr>
              <w:pStyle w:val="MTLNormalbezmezer"/>
              <w:keepNext/>
              <w:ind w:left="751" w:right="1297"/>
              <w:jc w:val="center"/>
              <w:rPr>
                <w:rFonts w:cs="Segoe UI"/>
                <w:szCs w:val="22"/>
              </w:rPr>
            </w:pPr>
            <w:r w:rsidRPr="00CE516F">
              <w:rPr>
                <w:rFonts w:cs="Segoe UI"/>
                <w:szCs w:val="22"/>
              </w:rPr>
              <w:t>MT Legal s.r.o., advokátní kancelář</w:t>
            </w:r>
          </w:p>
          <w:p w14:paraId="0987A4F2" w14:textId="7C29C8B4" w:rsidR="000815A2" w:rsidRPr="00CE516F" w:rsidRDefault="000815A2" w:rsidP="000815A2">
            <w:pPr>
              <w:pStyle w:val="MTLNormalbezmezer"/>
              <w:keepNext/>
              <w:spacing w:before="120"/>
              <w:ind w:left="748" w:right="1298"/>
              <w:jc w:val="center"/>
              <w:rPr>
                <w:rFonts w:cs="Segoe UI"/>
                <w:szCs w:val="22"/>
              </w:rPr>
            </w:pPr>
            <w:r>
              <w:rPr>
                <w:rFonts w:cs="Segoe UI"/>
                <w:szCs w:val="22"/>
              </w:rPr>
              <w:t>Mgr. Milan Friedrich, na základě plné moci</w:t>
            </w:r>
          </w:p>
        </w:tc>
      </w:tr>
      <w:tr w:rsidR="001375B4" w:rsidRPr="00CE516F" w14:paraId="0816C821" w14:textId="77777777" w:rsidTr="006B333E">
        <w:trPr>
          <w:trHeight w:val="454"/>
          <w:jc w:val="right"/>
        </w:trPr>
        <w:tc>
          <w:tcPr>
            <w:tcW w:w="3256" w:type="dxa"/>
          </w:tcPr>
          <w:p w14:paraId="3AFE1A31" w14:textId="77777777" w:rsidR="001375B4" w:rsidRPr="00CE516F" w:rsidRDefault="001375B4" w:rsidP="00E55B20">
            <w:pPr>
              <w:pStyle w:val="MTLNormalbezmezer"/>
              <w:keepNext/>
            </w:pPr>
          </w:p>
        </w:tc>
        <w:tc>
          <w:tcPr>
            <w:tcW w:w="850" w:type="dxa"/>
          </w:tcPr>
          <w:p w14:paraId="413FA18B" w14:textId="77777777" w:rsidR="001375B4" w:rsidRPr="00CE516F" w:rsidRDefault="001375B4" w:rsidP="00E55B20">
            <w:pPr>
              <w:pStyle w:val="MTLNormalbezmezer"/>
              <w:keepNext/>
              <w:jc w:val="center"/>
            </w:pPr>
          </w:p>
        </w:tc>
        <w:tc>
          <w:tcPr>
            <w:tcW w:w="3544" w:type="dxa"/>
          </w:tcPr>
          <w:p w14:paraId="41251FDF" w14:textId="77777777" w:rsidR="001375B4" w:rsidRPr="00CE516F" w:rsidRDefault="001375B4" w:rsidP="00E55B20">
            <w:pPr>
              <w:pStyle w:val="MTLNormalbezmezer"/>
              <w:keepNext/>
              <w:jc w:val="center"/>
            </w:pPr>
          </w:p>
        </w:tc>
        <w:tc>
          <w:tcPr>
            <w:tcW w:w="1410" w:type="dxa"/>
          </w:tcPr>
          <w:p w14:paraId="484487B3" w14:textId="77777777" w:rsidR="001375B4" w:rsidRPr="00CE516F" w:rsidRDefault="001375B4" w:rsidP="00E55B20">
            <w:pPr>
              <w:pStyle w:val="MTLNormalbezmezer"/>
              <w:keepNext/>
              <w:jc w:val="center"/>
            </w:pPr>
          </w:p>
        </w:tc>
      </w:tr>
    </w:tbl>
    <w:p w14:paraId="6D085541" w14:textId="77777777" w:rsidR="001375B4" w:rsidRPr="00983523" w:rsidRDefault="001375B4" w:rsidP="00E55B20"/>
    <w:sectPr w:rsidR="001375B4" w:rsidRPr="00983523" w:rsidSect="009A3835">
      <w:headerReference w:type="default" r:id="rId12"/>
      <w:footerReference w:type="default" r:id="rId13"/>
      <w:headerReference w:type="first" r:id="rId14"/>
      <w:footerReference w:type="first" r:id="rId15"/>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19B2C" w14:textId="77777777" w:rsidR="00EA656A" w:rsidRDefault="00EA656A">
      <w:r>
        <w:separator/>
      </w:r>
    </w:p>
  </w:endnote>
  <w:endnote w:type="continuationSeparator" w:id="0">
    <w:p w14:paraId="3463D50E" w14:textId="77777777" w:rsidR="00EA656A" w:rsidRDefault="00EA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Quattrocento Sans">
    <w:charset w:val="00"/>
    <w:family w:val="swiss"/>
    <w:pitch w:val="variable"/>
    <w:sig w:usb0="800000BF" w:usb1="4000005B"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4B62" w14:textId="59433836" w:rsidR="00EA656A" w:rsidRPr="00FB685D" w:rsidRDefault="00EA656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D4569D">
      <w:rPr>
        <w:b/>
        <w:noProof/>
      </w:rPr>
      <w:t>8</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D4569D">
      <w:rPr>
        <w:b/>
        <w:noProof/>
      </w:rPr>
      <w:t>22</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5C94" w14:textId="77777777" w:rsidR="00EA656A" w:rsidRPr="0080168D" w:rsidRDefault="00EA656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6C7F6" w14:textId="77777777" w:rsidR="00EA656A" w:rsidRDefault="00EA656A">
      <w:r>
        <w:separator/>
      </w:r>
    </w:p>
  </w:footnote>
  <w:footnote w:type="continuationSeparator" w:id="0">
    <w:p w14:paraId="3DE78957" w14:textId="77777777" w:rsidR="00EA656A" w:rsidRDefault="00EA656A">
      <w:r>
        <w:continuationSeparator/>
      </w:r>
    </w:p>
  </w:footnote>
  <w:footnote w:id="1">
    <w:p w14:paraId="2E33F9A3" w14:textId="77777777" w:rsidR="00EA656A" w:rsidRPr="00A70955" w:rsidRDefault="00EA656A" w:rsidP="0009442A">
      <w:pPr>
        <w:pStyle w:val="Textpoznpodarou"/>
        <w:rPr>
          <w:rFonts w:cs="Segoe UI"/>
          <w:sz w:val="20"/>
          <w:szCs w:val="20"/>
        </w:rPr>
      </w:pPr>
      <w:r w:rsidRPr="00A70955">
        <w:rPr>
          <w:rStyle w:val="Znakapoznpodarou"/>
          <w:rFonts w:cs="Segoe UI"/>
          <w:sz w:val="20"/>
          <w:szCs w:val="20"/>
        </w:rPr>
        <w:footnoteRef/>
      </w:r>
      <w:r w:rsidRPr="00A70955">
        <w:rPr>
          <w:rFonts w:cs="Segoe UI"/>
          <w:sz w:val="20"/>
          <w:szCs w:val="20"/>
        </w:rPr>
        <w:t xml:space="preserve"> Aktuální seznam lze nalézt např. zde </w:t>
      </w:r>
      <w:hyperlink r:id="rId1" w:history="1">
        <w:r w:rsidRPr="00A70955">
          <w:rPr>
            <w:rStyle w:val="Hypertextovodkaz"/>
            <w:rFonts w:cs="Segoe UI"/>
            <w:sz w:val="20"/>
            <w:szCs w:val="20"/>
          </w:rPr>
          <w:t>https://www.financnianalytickyurad.cz/blog/rusko-a-belorusko-seznam-sankcionovanych-subjektu</w:t>
        </w:r>
      </w:hyperlink>
      <w:r w:rsidRPr="00A70955">
        <w:rPr>
          <w:rFonts w:cs="Segoe U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28C7" w14:textId="09ED2D13" w:rsidR="00EA656A" w:rsidRPr="006D5F1E" w:rsidRDefault="00EA656A" w:rsidP="009A3835">
    <w:pPr>
      <w:pStyle w:val="MTLNormalhlavicka"/>
      <w:spacing w:after="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93B1" w14:textId="0F79BDCF" w:rsidR="00EA656A" w:rsidRPr="006D5F1E" w:rsidRDefault="00EA656A" w:rsidP="00F86F2D">
    <w:pPr>
      <w:pStyle w:val="MTLNormalhlavicka"/>
      <w:spacing w:after="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9F133E"/>
    <w:multiLevelType w:val="hybridMultilevel"/>
    <w:tmpl w:val="858E27E4"/>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16826F7"/>
    <w:multiLevelType w:val="hybridMultilevel"/>
    <w:tmpl w:val="300C9E22"/>
    <w:lvl w:ilvl="0" w:tplc="250A51B6">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C14DBA"/>
    <w:multiLevelType w:val="multilevel"/>
    <w:tmpl w:val="4810072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7E16DE5"/>
    <w:multiLevelType w:val="hybridMultilevel"/>
    <w:tmpl w:val="4AF8A1D2"/>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A505015"/>
    <w:multiLevelType w:val="hybridMultilevel"/>
    <w:tmpl w:val="00425D98"/>
    <w:lvl w:ilvl="0" w:tplc="B1A45BB8">
      <w:start w:val="5"/>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E60CC4"/>
    <w:multiLevelType w:val="hybridMultilevel"/>
    <w:tmpl w:val="EA36D1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0C9329D"/>
    <w:multiLevelType w:val="multilevel"/>
    <w:tmpl w:val="E6D2A4F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11"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485B0C46"/>
    <w:multiLevelType w:val="hybridMultilevel"/>
    <w:tmpl w:val="BF9E9DEC"/>
    <w:lvl w:ilvl="0" w:tplc="B2D65022">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4CFB76D0"/>
    <w:multiLevelType w:val="hybridMultilevel"/>
    <w:tmpl w:val="239A2328"/>
    <w:lvl w:ilvl="0" w:tplc="71900EE0">
      <w:start w:val="1"/>
      <w:numFmt w:val="decimal"/>
      <w:lvlText w:val="%1."/>
      <w:lvlJc w:val="left"/>
      <w:pPr>
        <w:ind w:left="1418"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3"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704E55"/>
    <w:multiLevelType w:val="hybridMultilevel"/>
    <w:tmpl w:val="EA36D1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1D6269A"/>
    <w:multiLevelType w:val="multilevel"/>
    <w:tmpl w:val="7340F75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993"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7" w15:restartNumberingAfterBreak="0">
    <w:nsid w:val="65CF79CB"/>
    <w:multiLevelType w:val="hybridMultilevel"/>
    <w:tmpl w:val="09F2EE70"/>
    <w:lvl w:ilvl="0" w:tplc="2AD6973A">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DF5E74"/>
    <w:multiLevelType w:val="hybridMultilevel"/>
    <w:tmpl w:val="828CBC62"/>
    <w:lvl w:ilvl="0" w:tplc="51D845C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9224679">
    <w:abstractNumId w:val="33"/>
  </w:num>
  <w:num w:numId="2" w16cid:durableId="1620262534">
    <w:abstractNumId w:val="29"/>
  </w:num>
  <w:num w:numId="3" w16cid:durableId="2131237645">
    <w:abstractNumId w:val="31"/>
  </w:num>
  <w:num w:numId="4" w16cid:durableId="468785594">
    <w:abstractNumId w:val="22"/>
  </w:num>
  <w:num w:numId="5" w16cid:durableId="752357674">
    <w:abstractNumId w:val="12"/>
  </w:num>
  <w:num w:numId="6" w16cid:durableId="1968661870">
    <w:abstractNumId w:val="30"/>
  </w:num>
  <w:num w:numId="7" w16cid:durableId="1890680348">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890728796">
    <w:abstractNumId w:val="0"/>
  </w:num>
  <w:num w:numId="9" w16cid:durableId="901479028">
    <w:abstractNumId w:val="15"/>
  </w:num>
  <w:num w:numId="10" w16cid:durableId="821460892">
    <w:abstractNumId w:val="13"/>
  </w:num>
  <w:num w:numId="11" w16cid:durableId="1191644654">
    <w:abstractNumId w:val="18"/>
  </w:num>
  <w:num w:numId="12" w16cid:durableId="1607301247">
    <w:abstractNumId w:val="7"/>
  </w:num>
  <w:num w:numId="13" w16cid:durableId="350306150">
    <w:abstractNumId w:val="27"/>
  </w:num>
  <w:num w:numId="14" w16cid:durableId="1820538226">
    <w:abstractNumId w:val="26"/>
  </w:num>
  <w:num w:numId="15" w16cid:durableId="631668051">
    <w:abstractNumId w:val="4"/>
  </w:num>
  <w:num w:numId="16" w16cid:durableId="1099988283">
    <w:abstractNumId w:val="17"/>
  </w:num>
  <w:num w:numId="17" w16cid:durableId="59250354">
    <w:abstractNumId w:val="34"/>
  </w:num>
  <w:num w:numId="18" w16cid:durableId="1524199905">
    <w:abstractNumId w:val="21"/>
  </w:num>
  <w:num w:numId="19" w16cid:durableId="893274384">
    <w:abstractNumId w:val="11"/>
  </w:num>
  <w:num w:numId="20" w16cid:durableId="681516871">
    <w:abstractNumId w:val="28"/>
  </w:num>
  <w:num w:numId="21" w16cid:durableId="1689066728">
    <w:abstractNumId w:val="35"/>
  </w:num>
  <w:num w:numId="22" w16cid:durableId="439762977">
    <w:abstractNumId w:val="20"/>
  </w:num>
  <w:num w:numId="23" w16cid:durableId="1838306546">
    <w:abstractNumId w:val="35"/>
    <w:lvlOverride w:ilvl="0">
      <w:lvl w:ilvl="0" w:tplc="51D845CE">
        <w:start w:val="1"/>
        <w:numFmt w:val="lowerLetter"/>
        <w:lvlText w:val="%1)"/>
        <w:lvlJc w:val="left"/>
        <w:pPr>
          <w:ind w:left="1021" w:hanging="56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4" w16cid:durableId="7378960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0987449">
    <w:abstractNumId w:val="26"/>
  </w:num>
  <w:num w:numId="26" w16cid:durableId="3919239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9482839">
    <w:abstractNumId w:val="26"/>
  </w:num>
  <w:num w:numId="28" w16cid:durableId="790898062">
    <w:abstractNumId w:val="10"/>
  </w:num>
  <w:num w:numId="29" w16cid:durableId="728498368">
    <w:abstractNumId w:val="26"/>
  </w:num>
  <w:num w:numId="30" w16cid:durableId="847863254">
    <w:abstractNumId w:val="26"/>
  </w:num>
  <w:num w:numId="31" w16cid:durableId="1733656454">
    <w:abstractNumId w:val="8"/>
  </w:num>
  <w:num w:numId="32" w16cid:durableId="109201973">
    <w:abstractNumId w:val="2"/>
    <w:lvlOverride w:ilvl="0">
      <w:startOverride w:val="1"/>
    </w:lvlOverride>
    <w:lvlOverride w:ilvl="1"/>
    <w:lvlOverride w:ilvl="2"/>
    <w:lvlOverride w:ilvl="3"/>
    <w:lvlOverride w:ilvl="4"/>
    <w:lvlOverride w:ilvl="5"/>
    <w:lvlOverride w:ilvl="6"/>
    <w:lvlOverride w:ilvl="7"/>
    <w:lvlOverride w:ilvl="8"/>
  </w:num>
  <w:num w:numId="33" w16cid:durableId="210980887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2822858">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6583994">
    <w:abstractNumId w:val="19"/>
  </w:num>
  <w:num w:numId="36" w16cid:durableId="17161550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690679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4410712">
    <w:abstractNumId w:val="16"/>
  </w:num>
  <w:num w:numId="39" w16cid:durableId="1708065199">
    <w:abstractNumId w:val="2"/>
  </w:num>
  <w:num w:numId="40" w16cid:durableId="670909000">
    <w:abstractNumId w:val="6"/>
  </w:num>
  <w:num w:numId="41" w16cid:durableId="1151944143">
    <w:abstractNumId w:val="25"/>
  </w:num>
  <w:num w:numId="42" w16cid:durableId="1791631606">
    <w:abstractNumId w:val="3"/>
  </w:num>
  <w:num w:numId="43" w16cid:durableId="734009708">
    <w:abstractNumId w:val="32"/>
  </w:num>
  <w:num w:numId="44" w16cid:durableId="1938444609">
    <w:abstractNumId w:val="24"/>
  </w:num>
  <w:num w:numId="45" w16cid:durableId="1842042948">
    <w:abstractNumId w:val="23"/>
  </w:num>
  <w:num w:numId="46" w16cid:durableId="15296858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6433507">
    <w:abstractNumId w:val="26"/>
  </w:num>
  <w:num w:numId="48" w16cid:durableId="886380585">
    <w:abstractNumId w:val="26"/>
  </w:num>
  <w:num w:numId="49" w16cid:durableId="1990210416">
    <w:abstractNumId w:val="2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cs-CZ" w:vendorID="7" w:dllVersion="514" w:checkStyle="1"/>
  <w:proofState w:spelling="clean" w:grammar="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C62"/>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964"/>
    <w:rsid w:val="00007593"/>
    <w:rsid w:val="00007632"/>
    <w:rsid w:val="00007C31"/>
    <w:rsid w:val="00010296"/>
    <w:rsid w:val="00010591"/>
    <w:rsid w:val="000113F7"/>
    <w:rsid w:val="000117E3"/>
    <w:rsid w:val="00011BD3"/>
    <w:rsid w:val="00012946"/>
    <w:rsid w:val="00012A87"/>
    <w:rsid w:val="00012AA4"/>
    <w:rsid w:val="00014913"/>
    <w:rsid w:val="00014A00"/>
    <w:rsid w:val="00014F12"/>
    <w:rsid w:val="00015A2E"/>
    <w:rsid w:val="00015F6D"/>
    <w:rsid w:val="0001655B"/>
    <w:rsid w:val="00017DF4"/>
    <w:rsid w:val="00021A6A"/>
    <w:rsid w:val="000223B8"/>
    <w:rsid w:val="00022A8E"/>
    <w:rsid w:val="000235C8"/>
    <w:rsid w:val="000237BD"/>
    <w:rsid w:val="0002422A"/>
    <w:rsid w:val="00024566"/>
    <w:rsid w:val="000250F9"/>
    <w:rsid w:val="00026006"/>
    <w:rsid w:val="000261FA"/>
    <w:rsid w:val="0002628F"/>
    <w:rsid w:val="00026B94"/>
    <w:rsid w:val="000274D9"/>
    <w:rsid w:val="000275E8"/>
    <w:rsid w:val="00027E2C"/>
    <w:rsid w:val="000300A8"/>
    <w:rsid w:val="0003164D"/>
    <w:rsid w:val="00032336"/>
    <w:rsid w:val="00032784"/>
    <w:rsid w:val="0003296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EB2"/>
    <w:rsid w:val="00044228"/>
    <w:rsid w:val="00044AAA"/>
    <w:rsid w:val="0004552F"/>
    <w:rsid w:val="000457E8"/>
    <w:rsid w:val="00045949"/>
    <w:rsid w:val="000465FB"/>
    <w:rsid w:val="000467EB"/>
    <w:rsid w:val="0004734F"/>
    <w:rsid w:val="00050499"/>
    <w:rsid w:val="00050DB2"/>
    <w:rsid w:val="0005283D"/>
    <w:rsid w:val="000535C8"/>
    <w:rsid w:val="00053BC4"/>
    <w:rsid w:val="0005459E"/>
    <w:rsid w:val="000549FA"/>
    <w:rsid w:val="00054F39"/>
    <w:rsid w:val="000555A8"/>
    <w:rsid w:val="00055B2D"/>
    <w:rsid w:val="00055BB7"/>
    <w:rsid w:val="0005631C"/>
    <w:rsid w:val="0005658F"/>
    <w:rsid w:val="0005665E"/>
    <w:rsid w:val="00056821"/>
    <w:rsid w:val="000570CA"/>
    <w:rsid w:val="0005741C"/>
    <w:rsid w:val="00057CC2"/>
    <w:rsid w:val="000600F9"/>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C7C"/>
    <w:rsid w:val="00076E77"/>
    <w:rsid w:val="000777FE"/>
    <w:rsid w:val="00080389"/>
    <w:rsid w:val="000809C2"/>
    <w:rsid w:val="000815A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9D9"/>
    <w:rsid w:val="000A1B85"/>
    <w:rsid w:val="000A2F8A"/>
    <w:rsid w:val="000A3071"/>
    <w:rsid w:val="000A31D2"/>
    <w:rsid w:val="000A3C89"/>
    <w:rsid w:val="000A419B"/>
    <w:rsid w:val="000A450D"/>
    <w:rsid w:val="000A52A2"/>
    <w:rsid w:val="000A5471"/>
    <w:rsid w:val="000A5BD8"/>
    <w:rsid w:val="000A6466"/>
    <w:rsid w:val="000A7B83"/>
    <w:rsid w:val="000B04BB"/>
    <w:rsid w:val="000B0957"/>
    <w:rsid w:val="000B0EEA"/>
    <w:rsid w:val="000B1578"/>
    <w:rsid w:val="000B1E6F"/>
    <w:rsid w:val="000B2138"/>
    <w:rsid w:val="000B37CF"/>
    <w:rsid w:val="000B3D62"/>
    <w:rsid w:val="000B468C"/>
    <w:rsid w:val="000B6A59"/>
    <w:rsid w:val="000B6E9D"/>
    <w:rsid w:val="000B7669"/>
    <w:rsid w:val="000B7950"/>
    <w:rsid w:val="000B7D23"/>
    <w:rsid w:val="000B7E73"/>
    <w:rsid w:val="000C0229"/>
    <w:rsid w:val="000C08F2"/>
    <w:rsid w:val="000C30FA"/>
    <w:rsid w:val="000C3C6D"/>
    <w:rsid w:val="000C3F6B"/>
    <w:rsid w:val="000C5114"/>
    <w:rsid w:val="000C577D"/>
    <w:rsid w:val="000C5A84"/>
    <w:rsid w:val="000C5AD3"/>
    <w:rsid w:val="000C5BF9"/>
    <w:rsid w:val="000C5E10"/>
    <w:rsid w:val="000C6249"/>
    <w:rsid w:val="000C6BE3"/>
    <w:rsid w:val="000C7BE5"/>
    <w:rsid w:val="000C7E02"/>
    <w:rsid w:val="000D06F1"/>
    <w:rsid w:val="000D19A8"/>
    <w:rsid w:val="000D220B"/>
    <w:rsid w:val="000D2D4B"/>
    <w:rsid w:val="000D32E5"/>
    <w:rsid w:val="000D34CF"/>
    <w:rsid w:val="000D3EAE"/>
    <w:rsid w:val="000D4390"/>
    <w:rsid w:val="000D4D78"/>
    <w:rsid w:val="000D53F6"/>
    <w:rsid w:val="000D5E88"/>
    <w:rsid w:val="000D5F16"/>
    <w:rsid w:val="000D60E5"/>
    <w:rsid w:val="000D6D3E"/>
    <w:rsid w:val="000D6E65"/>
    <w:rsid w:val="000D7323"/>
    <w:rsid w:val="000D7A1A"/>
    <w:rsid w:val="000D7D32"/>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6725"/>
    <w:rsid w:val="000E7064"/>
    <w:rsid w:val="000E75A2"/>
    <w:rsid w:val="000E7E35"/>
    <w:rsid w:val="000F079D"/>
    <w:rsid w:val="000F0BDE"/>
    <w:rsid w:val="000F0FFB"/>
    <w:rsid w:val="000F1509"/>
    <w:rsid w:val="000F2060"/>
    <w:rsid w:val="000F290B"/>
    <w:rsid w:val="000F2D55"/>
    <w:rsid w:val="000F312B"/>
    <w:rsid w:val="000F4377"/>
    <w:rsid w:val="000F4639"/>
    <w:rsid w:val="000F5320"/>
    <w:rsid w:val="000F561D"/>
    <w:rsid w:val="000F5F95"/>
    <w:rsid w:val="000F6B9B"/>
    <w:rsid w:val="000F701B"/>
    <w:rsid w:val="00100ECF"/>
    <w:rsid w:val="00101BAA"/>
    <w:rsid w:val="00102707"/>
    <w:rsid w:val="00103026"/>
    <w:rsid w:val="00103181"/>
    <w:rsid w:val="001036F5"/>
    <w:rsid w:val="001041EC"/>
    <w:rsid w:val="00104CF4"/>
    <w:rsid w:val="0010561B"/>
    <w:rsid w:val="001058B5"/>
    <w:rsid w:val="00105E82"/>
    <w:rsid w:val="00106E43"/>
    <w:rsid w:val="00110AFB"/>
    <w:rsid w:val="00110BCC"/>
    <w:rsid w:val="0011185A"/>
    <w:rsid w:val="001118A1"/>
    <w:rsid w:val="00111CFF"/>
    <w:rsid w:val="00112140"/>
    <w:rsid w:val="00112D87"/>
    <w:rsid w:val="00113BC2"/>
    <w:rsid w:val="00113BD5"/>
    <w:rsid w:val="0011574F"/>
    <w:rsid w:val="00115E8F"/>
    <w:rsid w:val="001162F0"/>
    <w:rsid w:val="00116F95"/>
    <w:rsid w:val="001174F8"/>
    <w:rsid w:val="001178FF"/>
    <w:rsid w:val="0011798B"/>
    <w:rsid w:val="00117990"/>
    <w:rsid w:val="001200B0"/>
    <w:rsid w:val="00120473"/>
    <w:rsid w:val="001212C1"/>
    <w:rsid w:val="0012143E"/>
    <w:rsid w:val="00122F91"/>
    <w:rsid w:val="001239B7"/>
    <w:rsid w:val="00123B13"/>
    <w:rsid w:val="0012559A"/>
    <w:rsid w:val="0012561A"/>
    <w:rsid w:val="0012562C"/>
    <w:rsid w:val="0012568D"/>
    <w:rsid w:val="00125D35"/>
    <w:rsid w:val="00125D73"/>
    <w:rsid w:val="00126166"/>
    <w:rsid w:val="001267B4"/>
    <w:rsid w:val="00127243"/>
    <w:rsid w:val="00127E97"/>
    <w:rsid w:val="00130220"/>
    <w:rsid w:val="001306D1"/>
    <w:rsid w:val="0013080B"/>
    <w:rsid w:val="00132ACD"/>
    <w:rsid w:val="00132F89"/>
    <w:rsid w:val="00133403"/>
    <w:rsid w:val="0013477D"/>
    <w:rsid w:val="00134780"/>
    <w:rsid w:val="001348C8"/>
    <w:rsid w:val="00134F02"/>
    <w:rsid w:val="00134F94"/>
    <w:rsid w:val="0013561D"/>
    <w:rsid w:val="0013562C"/>
    <w:rsid w:val="00135775"/>
    <w:rsid w:val="00135A90"/>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ECE"/>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2B1C"/>
    <w:rsid w:val="0015342F"/>
    <w:rsid w:val="001536CB"/>
    <w:rsid w:val="00153B52"/>
    <w:rsid w:val="00153CE2"/>
    <w:rsid w:val="00154F7A"/>
    <w:rsid w:val="0015568F"/>
    <w:rsid w:val="0015589F"/>
    <w:rsid w:val="00156DF5"/>
    <w:rsid w:val="00157268"/>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DAC"/>
    <w:rsid w:val="00166B41"/>
    <w:rsid w:val="00166BB2"/>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62FE"/>
    <w:rsid w:val="001776E5"/>
    <w:rsid w:val="001808B1"/>
    <w:rsid w:val="00181270"/>
    <w:rsid w:val="0018186E"/>
    <w:rsid w:val="001823F0"/>
    <w:rsid w:val="00183826"/>
    <w:rsid w:val="00183ED5"/>
    <w:rsid w:val="00184825"/>
    <w:rsid w:val="001850B2"/>
    <w:rsid w:val="0018532E"/>
    <w:rsid w:val="00185A7C"/>
    <w:rsid w:val="0018671A"/>
    <w:rsid w:val="00186761"/>
    <w:rsid w:val="00186AE7"/>
    <w:rsid w:val="001871D9"/>
    <w:rsid w:val="00187291"/>
    <w:rsid w:val="0018764E"/>
    <w:rsid w:val="00190175"/>
    <w:rsid w:val="00190756"/>
    <w:rsid w:val="0019099E"/>
    <w:rsid w:val="00191A21"/>
    <w:rsid w:val="00191D93"/>
    <w:rsid w:val="00192924"/>
    <w:rsid w:val="00193523"/>
    <w:rsid w:val="001937EF"/>
    <w:rsid w:val="00194529"/>
    <w:rsid w:val="001949A9"/>
    <w:rsid w:val="001950A2"/>
    <w:rsid w:val="0019590F"/>
    <w:rsid w:val="00195AF8"/>
    <w:rsid w:val="00195C90"/>
    <w:rsid w:val="001966D2"/>
    <w:rsid w:val="00196C05"/>
    <w:rsid w:val="00196F5C"/>
    <w:rsid w:val="00197560"/>
    <w:rsid w:val="00197597"/>
    <w:rsid w:val="0019777B"/>
    <w:rsid w:val="001A03C6"/>
    <w:rsid w:val="001A0A06"/>
    <w:rsid w:val="001A0C28"/>
    <w:rsid w:val="001A1230"/>
    <w:rsid w:val="001A179B"/>
    <w:rsid w:val="001A2268"/>
    <w:rsid w:val="001A296F"/>
    <w:rsid w:val="001A301B"/>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A6"/>
    <w:rsid w:val="001B15DD"/>
    <w:rsid w:val="001B16AD"/>
    <w:rsid w:val="001B1AD7"/>
    <w:rsid w:val="001B1D35"/>
    <w:rsid w:val="001B27C4"/>
    <w:rsid w:val="001B2DD4"/>
    <w:rsid w:val="001B387F"/>
    <w:rsid w:val="001B4B7B"/>
    <w:rsid w:val="001B4BDE"/>
    <w:rsid w:val="001B4C31"/>
    <w:rsid w:val="001B5BBC"/>
    <w:rsid w:val="001B5DB5"/>
    <w:rsid w:val="001B71A2"/>
    <w:rsid w:val="001B72EC"/>
    <w:rsid w:val="001B79D8"/>
    <w:rsid w:val="001C02F3"/>
    <w:rsid w:val="001C038E"/>
    <w:rsid w:val="001C0741"/>
    <w:rsid w:val="001C0EDD"/>
    <w:rsid w:val="001C10F6"/>
    <w:rsid w:val="001C16F3"/>
    <w:rsid w:val="001C1814"/>
    <w:rsid w:val="001C22A6"/>
    <w:rsid w:val="001C2595"/>
    <w:rsid w:val="001C2874"/>
    <w:rsid w:val="001C2BFD"/>
    <w:rsid w:val="001C2C99"/>
    <w:rsid w:val="001C3E6D"/>
    <w:rsid w:val="001C4ECA"/>
    <w:rsid w:val="001C4F8C"/>
    <w:rsid w:val="001C63F3"/>
    <w:rsid w:val="001C6762"/>
    <w:rsid w:val="001C6843"/>
    <w:rsid w:val="001C6872"/>
    <w:rsid w:val="001C7033"/>
    <w:rsid w:val="001C7208"/>
    <w:rsid w:val="001C7978"/>
    <w:rsid w:val="001C7EEB"/>
    <w:rsid w:val="001D07CE"/>
    <w:rsid w:val="001D15DE"/>
    <w:rsid w:val="001D19F2"/>
    <w:rsid w:val="001D288B"/>
    <w:rsid w:val="001D3D38"/>
    <w:rsid w:val="001D4112"/>
    <w:rsid w:val="001D4753"/>
    <w:rsid w:val="001D4EA9"/>
    <w:rsid w:val="001D6821"/>
    <w:rsid w:val="001D6CC0"/>
    <w:rsid w:val="001D7532"/>
    <w:rsid w:val="001D7A87"/>
    <w:rsid w:val="001D7C26"/>
    <w:rsid w:val="001D7EE6"/>
    <w:rsid w:val="001D7F03"/>
    <w:rsid w:val="001E01B7"/>
    <w:rsid w:val="001E1177"/>
    <w:rsid w:val="001E16E8"/>
    <w:rsid w:val="001E1C16"/>
    <w:rsid w:val="001E1EE4"/>
    <w:rsid w:val="001E34AE"/>
    <w:rsid w:val="001E37DC"/>
    <w:rsid w:val="001E3920"/>
    <w:rsid w:val="001E4710"/>
    <w:rsid w:val="001E4F35"/>
    <w:rsid w:val="001E569A"/>
    <w:rsid w:val="001E586A"/>
    <w:rsid w:val="001E60D1"/>
    <w:rsid w:val="001E65DC"/>
    <w:rsid w:val="001E662A"/>
    <w:rsid w:val="001E6D78"/>
    <w:rsid w:val="001E741D"/>
    <w:rsid w:val="001E7835"/>
    <w:rsid w:val="001F0C22"/>
    <w:rsid w:val="001F1979"/>
    <w:rsid w:val="001F1C2B"/>
    <w:rsid w:val="001F1F48"/>
    <w:rsid w:val="001F30DE"/>
    <w:rsid w:val="001F31D2"/>
    <w:rsid w:val="001F420D"/>
    <w:rsid w:val="001F45CE"/>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1039D"/>
    <w:rsid w:val="002107AA"/>
    <w:rsid w:val="00211D93"/>
    <w:rsid w:val="00212249"/>
    <w:rsid w:val="0021240C"/>
    <w:rsid w:val="002127F3"/>
    <w:rsid w:val="00212B89"/>
    <w:rsid w:val="002133F5"/>
    <w:rsid w:val="00213C2D"/>
    <w:rsid w:val="00214A68"/>
    <w:rsid w:val="00214AAF"/>
    <w:rsid w:val="00215103"/>
    <w:rsid w:val="002169E4"/>
    <w:rsid w:val="00216CF1"/>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F9"/>
    <w:rsid w:val="00225909"/>
    <w:rsid w:val="002261AC"/>
    <w:rsid w:val="002265E6"/>
    <w:rsid w:val="002266A8"/>
    <w:rsid w:val="00226948"/>
    <w:rsid w:val="00227896"/>
    <w:rsid w:val="00227BB8"/>
    <w:rsid w:val="002302C2"/>
    <w:rsid w:val="002306D3"/>
    <w:rsid w:val="00230772"/>
    <w:rsid w:val="00230BC4"/>
    <w:rsid w:val="00231318"/>
    <w:rsid w:val="00231E70"/>
    <w:rsid w:val="00232B07"/>
    <w:rsid w:val="00233080"/>
    <w:rsid w:val="00234422"/>
    <w:rsid w:val="00234753"/>
    <w:rsid w:val="00234D91"/>
    <w:rsid w:val="002356F8"/>
    <w:rsid w:val="0023670C"/>
    <w:rsid w:val="00236D7D"/>
    <w:rsid w:val="00237052"/>
    <w:rsid w:val="002371C0"/>
    <w:rsid w:val="00237E22"/>
    <w:rsid w:val="002402F5"/>
    <w:rsid w:val="00240AA8"/>
    <w:rsid w:val="00241833"/>
    <w:rsid w:val="00241DDD"/>
    <w:rsid w:val="00241FE3"/>
    <w:rsid w:val="00242A49"/>
    <w:rsid w:val="00242F2E"/>
    <w:rsid w:val="00243481"/>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E95"/>
    <w:rsid w:val="00266184"/>
    <w:rsid w:val="002667EC"/>
    <w:rsid w:val="0026723C"/>
    <w:rsid w:val="002714A0"/>
    <w:rsid w:val="0027164B"/>
    <w:rsid w:val="00271768"/>
    <w:rsid w:val="0027196B"/>
    <w:rsid w:val="002719CC"/>
    <w:rsid w:val="00271CBC"/>
    <w:rsid w:val="00272014"/>
    <w:rsid w:val="0027207F"/>
    <w:rsid w:val="00272726"/>
    <w:rsid w:val="00273FE7"/>
    <w:rsid w:val="00274483"/>
    <w:rsid w:val="00274B90"/>
    <w:rsid w:val="00275A35"/>
    <w:rsid w:val="002763E6"/>
    <w:rsid w:val="00276804"/>
    <w:rsid w:val="00276A19"/>
    <w:rsid w:val="00276FD9"/>
    <w:rsid w:val="00277ED4"/>
    <w:rsid w:val="00277FD5"/>
    <w:rsid w:val="002807D8"/>
    <w:rsid w:val="00280CFB"/>
    <w:rsid w:val="002814AC"/>
    <w:rsid w:val="00282244"/>
    <w:rsid w:val="0028239D"/>
    <w:rsid w:val="00282510"/>
    <w:rsid w:val="00282806"/>
    <w:rsid w:val="00282F8B"/>
    <w:rsid w:val="002853C6"/>
    <w:rsid w:val="00285441"/>
    <w:rsid w:val="00285BC4"/>
    <w:rsid w:val="002861E3"/>
    <w:rsid w:val="0028643C"/>
    <w:rsid w:val="002876D6"/>
    <w:rsid w:val="00287881"/>
    <w:rsid w:val="00287BDF"/>
    <w:rsid w:val="00290530"/>
    <w:rsid w:val="00290EAF"/>
    <w:rsid w:val="0029150A"/>
    <w:rsid w:val="00292EFE"/>
    <w:rsid w:val="00293301"/>
    <w:rsid w:val="00293A06"/>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C4D"/>
    <w:rsid w:val="002A6245"/>
    <w:rsid w:val="002A6503"/>
    <w:rsid w:val="002A74B3"/>
    <w:rsid w:val="002A78A3"/>
    <w:rsid w:val="002A7B38"/>
    <w:rsid w:val="002B0ADA"/>
    <w:rsid w:val="002B1CC6"/>
    <w:rsid w:val="002B26FD"/>
    <w:rsid w:val="002B300E"/>
    <w:rsid w:val="002B368B"/>
    <w:rsid w:val="002B3969"/>
    <w:rsid w:val="002B3CDB"/>
    <w:rsid w:val="002B3FEC"/>
    <w:rsid w:val="002B464C"/>
    <w:rsid w:val="002B4C81"/>
    <w:rsid w:val="002B4E60"/>
    <w:rsid w:val="002B4E9A"/>
    <w:rsid w:val="002B5314"/>
    <w:rsid w:val="002B58A7"/>
    <w:rsid w:val="002B5953"/>
    <w:rsid w:val="002B61AA"/>
    <w:rsid w:val="002B685A"/>
    <w:rsid w:val="002B6A3A"/>
    <w:rsid w:val="002B6E22"/>
    <w:rsid w:val="002B7574"/>
    <w:rsid w:val="002B7D9F"/>
    <w:rsid w:val="002B7E04"/>
    <w:rsid w:val="002B7FBF"/>
    <w:rsid w:val="002C0624"/>
    <w:rsid w:val="002C0A58"/>
    <w:rsid w:val="002C1047"/>
    <w:rsid w:val="002C2453"/>
    <w:rsid w:val="002C25DA"/>
    <w:rsid w:val="002C2782"/>
    <w:rsid w:val="002C3C4C"/>
    <w:rsid w:val="002C3E77"/>
    <w:rsid w:val="002C40B0"/>
    <w:rsid w:val="002C50A9"/>
    <w:rsid w:val="002C5477"/>
    <w:rsid w:val="002C5B74"/>
    <w:rsid w:val="002C5BF7"/>
    <w:rsid w:val="002C6332"/>
    <w:rsid w:val="002C652D"/>
    <w:rsid w:val="002C77CA"/>
    <w:rsid w:val="002C7CD5"/>
    <w:rsid w:val="002D093B"/>
    <w:rsid w:val="002D096C"/>
    <w:rsid w:val="002D14B6"/>
    <w:rsid w:val="002D1EA9"/>
    <w:rsid w:val="002D295A"/>
    <w:rsid w:val="002D2B10"/>
    <w:rsid w:val="002D36B1"/>
    <w:rsid w:val="002D38FD"/>
    <w:rsid w:val="002D3988"/>
    <w:rsid w:val="002D3BF9"/>
    <w:rsid w:val="002D412F"/>
    <w:rsid w:val="002D51AC"/>
    <w:rsid w:val="002D6B15"/>
    <w:rsid w:val="002D6ECA"/>
    <w:rsid w:val="002D76BF"/>
    <w:rsid w:val="002D7865"/>
    <w:rsid w:val="002E08F2"/>
    <w:rsid w:val="002E096A"/>
    <w:rsid w:val="002E0988"/>
    <w:rsid w:val="002E1A3A"/>
    <w:rsid w:val="002E1C35"/>
    <w:rsid w:val="002E2B9C"/>
    <w:rsid w:val="002E2C69"/>
    <w:rsid w:val="002E2D80"/>
    <w:rsid w:val="002E2F1B"/>
    <w:rsid w:val="002E3116"/>
    <w:rsid w:val="002E384D"/>
    <w:rsid w:val="002E39E6"/>
    <w:rsid w:val="002E440C"/>
    <w:rsid w:val="002E464C"/>
    <w:rsid w:val="002E4DFD"/>
    <w:rsid w:val="002E5D3E"/>
    <w:rsid w:val="002E6C03"/>
    <w:rsid w:val="002E6EE7"/>
    <w:rsid w:val="002E78DC"/>
    <w:rsid w:val="002E7B58"/>
    <w:rsid w:val="002F01F8"/>
    <w:rsid w:val="002F0CA7"/>
    <w:rsid w:val="002F2332"/>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5794"/>
    <w:rsid w:val="00305833"/>
    <w:rsid w:val="003058A0"/>
    <w:rsid w:val="00306171"/>
    <w:rsid w:val="00306B35"/>
    <w:rsid w:val="0030748F"/>
    <w:rsid w:val="003076D4"/>
    <w:rsid w:val="00310036"/>
    <w:rsid w:val="00310775"/>
    <w:rsid w:val="003111B1"/>
    <w:rsid w:val="003114A4"/>
    <w:rsid w:val="003128D9"/>
    <w:rsid w:val="003129AE"/>
    <w:rsid w:val="00313C03"/>
    <w:rsid w:val="00313CBC"/>
    <w:rsid w:val="003141FB"/>
    <w:rsid w:val="00314C03"/>
    <w:rsid w:val="0031531F"/>
    <w:rsid w:val="003156F0"/>
    <w:rsid w:val="003158F8"/>
    <w:rsid w:val="00315A88"/>
    <w:rsid w:val="00315E4A"/>
    <w:rsid w:val="00320DF9"/>
    <w:rsid w:val="00320FBF"/>
    <w:rsid w:val="00321A37"/>
    <w:rsid w:val="00321F26"/>
    <w:rsid w:val="0032208E"/>
    <w:rsid w:val="00322C7C"/>
    <w:rsid w:val="00322C97"/>
    <w:rsid w:val="003233C2"/>
    <w:rsid w:val="00323D72"/>
    <w:rsid w:val="00323EF6"/>
    <w:rsid w:val="00325711"/>
    <w:rsid w:val="00326384"/>
    <w:rsid w:val="003266C2"/>
    <w:rsid w:val="00327BD4"/>
    <w:rsid w:val="0033222C"/>
    <w:rsid w:val="00332545"/>
    <w:rsid w:val="00332D38"/>
    <w:rsid w:val="0033381E"/>
    <w:rsid w:val="0033386C"/>
    <w:rsid w:val="0033410E"/>
    <w:rsid w:val="00334376"/>
    <w:rsid w:val="00334A6E"/>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F0"/>
    <w:rsid w:val="00351706"/>
    <w:rsid w:val="00351AF1"/>
    <w:rsid w:val="003520D5"/>
    <w:rsid w:val="0035274A"/>
    <w:rsid w:val="00352BBD"/>
    <w:rsid w:val="00353CAE"/>
    <w:rsid w:val="0035426E"/>
    <w:rsid w:val="00354C5E"/>
    <w:rsid w:val="0035677C"/>
    <w:rsid w:val="00357D80"/>
    <w:rsid w:val="00357F77"/>
    <w:rsid w:val="0036060D"/>
    <w:rsid w:val="003606AD"/>
    <w:rsid w:val="00360B4B"/>
    <w:rsid w:val="00360D9B"/>
    <w:rsid w:val="003618D6"/>
    <w:rsid w:val="00361B37"/>
    <w:rsid w:val="00362634"/>
    <w:rsid w:val="00362A43"/>
    <w:rsid w:val="00362DCF"/>
    <w:rsid w:val="0036310B"/>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80262"/>
    <w:rsid w:val="00381107"/>
    <w:rsid w:val="003812C6"/>
    <w:rsid w:val="003826B0"/>
    <w:rsid w:val="00383060"/>
    <w:rsid w:val="00384045"/>
    <w:rsid w:val="00384B47"/>
    <w:rsid w:val="00385080"/>
    <w:rsid w:val="003850D6"/>
    <w:rsid w:val="0038587A"/>
    <w:rsid w:val="00385D20"/>
    <w:rsid w:val="00385D47"/>
    <w:rsid w:val="003870BC"/>
    <w:rsid w:val="00387114"/>
    <w:rsid w:val="00387258"/>
    <w:rsid w:val="003901E9"/>
    <w:rsid w:val="003905B8"/>
    <w:rsid w:val="003913EF"/>
    <w:rsid w:val="00391CED"/>
    <w:rsid w:val="00392122"/>
    <w:rsid w:val="00392242"/>
    <w:rsid w:val="00392909"/>
    <w:rsid w:val="00392DDC"/>
    <w:rsid w:val="00393A6C"/>
    <w:rsid w:val="00394226"/>
    <w:rsid w:val="00394230"/>
    <w:rsid w:val="00394815"/>
    <w:rsid w:val="003955A2"/>
    <w:rsid w:val="003964B2"/>
    <w:rsid w:val="003967CC"/>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9E2"/>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B7A55"/>
    <w:rsid w:val="003C0AE0"/>
    <w:rsid w:val="003C2A05"/>
    <w:rsid w:val="003C310F"/>
    <w:rsid w:val="003C4664"/>
    <w:rsid w:val="003C474B"/>
    <w:rsid w:val="003C553C"/>
    <w:rsid w:val="003C554B"/>
    <w:rsid w:val="003C5869"/>
    <w:rsid w:val="003C65F8"/>
    <w:rsid w:val="003C6612"/>
    <w:rsid w:val="003C7490"/>
    <w:rsid w:val="003C7B62"/>
    <w:rsid w:val="003D0A6A"/>
    <w:rsid w:val="003D0CD7"/>
    <w:rsid w:val="003D0F6E"/>
    <w:rsid w:val="003D141B"/>
    <w:rsid w:val="003D232A"/>
    <w:rsid w:val="003D2E4F"/>
    <w:rsid w:val="003D318C"/>
    <w:rsid w:val="003D32E7"/>
    <w:rsid w:val="003D37C2"/>
    <w:rsid w:val="003D37E8"/>
    <w:rsid w:val="003D4999"/>
    <w:rsid w:val="003D73D9"/>
    <w:rsid w:val="003D75E2"/>
    <w:rsid w:val="003E072D"/>
    <w:rsid w:val="003E07EA"/>
    <w:rsid w:val="003E0D3F"/>
    <w:rsid w:val="003E103C"/>
    <w:rsid w:val="003E1121"/>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7063"/>
    <w:rsid w:val="003E753D"/>
    <w:rsid w:val="003F00E6"/>
    <w:rsid w:val="003F0A4E"/>
    <w:rsid w:val="003F0EEB"/>
    <w:rsid w:val="003F1CE8"/>
    <w:rsid w:val="003F1F5B"/>
    <w:rsid w:val="003F2349"/>
    <w:rsid w:val="003F3103"/>
    <w:rsid w:val="003F4540"/>
    <w:rsid w:val="003F5E40"/>
    <w:rsid w:val="003F7214"/>
    <w:rsid w:val="003F7413"/>
    <w:rsid w:val="003F79A6"/>
    <w:rsid w:val="0040013B"/>
    <w:rsid w:val="00400D8D"/>
    <w:rsid w:val="00401110"/>
    <w:rsid w:val="004014B3"/>
    <w:rsid w:val="00401D09"/>
    <w:rsid w:val="0040298D"/>
    <w:rsid w:val="0040358D"/>
    <w:rsid w:val="004038DC"/>
    <w:rsid w:val="00404CCA"/>
    <w:rsid w:val="0040536A"/>
    <w:rsid w:val="00405694"/>
    <w:rsid w:val="00406CDC"/>
    <w:rsid w:val="004072A6"/>
    <w:rsid w:val="00410B43"/>
    <w:rsid w:val="00411052"/>
    <w:rsid w:val="00411216"/>
    <w:rsid w:val="004114C6"/>
    <w:rsid w:val="004119DF"/>
    <w:rsid w:val="00411A92"/>
    <w:rsid w:val="00411FF7"/>
    <w:rsid w:val="00412A5C"/>
    <w:rsid w:val="00413282"/>
    <w:rsid w:val="00414CEE"/>
    <w:rsid w:val="00414DA4"/>
    <w:rsid w:val="004150D0"/>
    <w:rsid w:val="0041518A"/>
    <w:rsid w:val="004166CB"/>
    <w:rsid w:val="0041696D"/>
    <w:rsid w:val="00416A13"/>
    <w:rsid w:val="004176CB"/>
    <w:rsid w:val="00420020"/>
    <w:rsid w:val="0042036D"/>
    <w:rsid w:val="0042084A"/>
    <w:rsid w:val="004208E5"/>
    <w:rsid w:val="00420DF5"/>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2146"/>
    <w:rsid w:val="004323C3"/>
    <w:rsid w:val="00433976"/>
    <w:rsid w:val="00433C7C"/>
    <w:rsid w:val="004341A8"/>
    <w:rsid w:val="00434609"/>
    <w:rsid w:val="00434BE4"/>
    <w:rsid w:val="004359C7"/>
    <w:rsid w:val="004362EC"/>
    <w:rsid w:val="00436887"/>
    <w:rsid w:val="004371E9"/>
    <w:rsid w:val="00440287"/>
    <w:rsid w:val="00440C6E"/>
    <w:rsid w:val="00441054"/>
    <w:rsid w:val="004411F4"/>
    <w:rsid w:val="00443607"/>
    <w:rsid w:val="00444B58"/>
    <w:rsid w:val="00444EA3"/>
    <w:rsid w:val="0044521A"/>
    <w:rsid w:val="00445329"/>
    <w:rsid w:val="004458C1"/>
    <w:rsid w:val="00445FDB"/>
    <w:rsid w:val="0044698D"/>
    <w:rsid w:val="004474F3"/>
    <w:rsid w:val="0044761F"/>
    <w:rsid w:val="00447EF6"/>
    <w:rsid w:val="004536B2"/>
    <w:rsid w:val="0045407C"/>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354E"/>
    <w:rsid w:val="0047369B"/>
    <w:rsid w:val="00474018"/>
    <w:rsid w:val="004740EC"/>
    <w:rsid w:val="00474111"/>
    <w:rsid w:val="0047428A"/>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55D1"/>
    <w:rsid w:val="00486D55"/>
    <w:rsid w:val="0048793C"/>
    <w:rsid w:val="00490D89"/>
    <w:rsid w:val="0049192E"/>
    <w:rsid w:val="00491F97"/>
    <w:rsid w:val="00492A65"/>
    <w:rsid w:val="00492F1D"/>
    <w:rsid w:val="00494080"/>
    <w:rsid w:val="00494B36"/>
    <w:rsid w:val="00494F03"/>
    <w:rsid w:val="00495027"/>
    <w:rsid w:val="00496FF3"/>
    <w:rsid w:val="00497229"/>
    <w:rsid w:val="00497306"/>
    <w:rsid w:val="004975E9"/>
    <w:rsid w:val="004A0469"/>
    <w:rsid w:val="004A11CD"/>
    <w:rsid w:val="004A15EF"/>
    <w:rsid w:val="004A1760"/>
    <w:rsid w:val="004A1B6E"/>
    <w:rsid w:val="004A215D"/>
    <w:rsid w:val="004A3992"/>
    <w:rsid w:val="004A470A"/>
    <w:rsid w:val="004A4B16"/>
    <w:rsid w:val="004A500A"/>
    <w:rsid w:val="004A52F7"/>
    <w:rsid w:val="004A5478"/>
    <w:rsid w:val="004A6061"/>
    <w:rsid w:val="004A796C"/>
    <w:rsid w:val="004B240E"/>
    <w:rsid w:val="004B299A"/>
    <w:rsid w:val="004B325C"/>
    <w:rsid w:val="004B3629"/>
    <w:rsid w:val="004B398E"/>
    <w:rsid w:val="004B5B03"/>
    <w:rsid w:val="004B618A"/>
    <w:rsid w:val="004B61A8"/>
    <w:rsid w:val="004B6B9A"/>
    <w:rsid w:val="004B748F"/>
    <w:rsid w:val="004C03CD"/>
    <w:rsid w:val="004C0B9A"/>
    <w:rsid w:val="004C108C"/>
    <w:rsid w:val="004C4627"/>
    <w:rsid w:val="004C494A"/>
    <w:rsid w:val="004C571C"/>
    <w:rsid w:val="004C57C8"/>
    <w:rsid w:val="004C5E8D"/>
    <w:rsid w:val="004C63F5"/>
    <w:rsid w:val="004C70F1"/>
    <w:rsid w:val="004D0332"/>
    <w:rsid w:val="004D045B"/>
    <w:rsid w:val="004D0C8A"/>
    <w:rsid w:val="004D12EE"/>
    <w:rsid w:val="004D19B5"/>
    <w:rsid w:val="004D2016"/>
    <w:rsid w:val="004D23C4"/>
    <w:rsid w:val="004D34CA"/>
    <w:rsid w:val="004D3510"/>
    <w:rsid w:val="004D36A6"/>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FBB"/>
    <w:rsid w:val="004E321F"/>
    <w:rsid w:val="004E32D8"/>
    <w:rsid w:val="004E33D4"/>
    <w:rsid w:val="004E4023"/>
    <w:rsid w:val="004E49BD"/>
    <w:rsid w:val="004E57BC"/>
    <w:rsid w:val="004E5E24"/>
    <w:rsid w:val="004E658C"/>
    <w:rsid w:val="004E66A4"/>
    <w:rsid w:val="004E6D30"/>
    <w:rsid w:val="004F1EA7"/>
    <w:rsid w:val="004F211E"/>
    <w:rsid w:val="004F3364"/>
    <w:rsid w:val="004F33E3"/>
    <w:rsid w:val="004F3469"/>
    <w:rsid w:val="004F3FA6"/>
    <w:rsid w:val="004F4159"/>
    <w:rsid w:val="004F528B"/>
    <w:rsid w:val="004F5FBB"/>
    <w:rsid w:val="004F65F0"/>
    <w:rsid w:val="004F6FBB"/>
    <w:rsid w:val="0050021A"/>
    <w:rsid w:val="00500634"/>
    <w:rsid w:val="00500764"/>
    <w:rsid w:val="005009BD"/>
    <w:rsid w:val="00501DFF"/>
    <w:rsid w:val="00501E4D"/>
    <w:rsid w:val="00501EDF"/>
    <w:rsid w:val="00501F68"/>
    <w:rsid w:val="005022B6"/>
    <w:rsid w:val="00502725"/>
    <w:rsid w:val="00503977"/>
    <w:rsid w:val="00503C16"/>
    <w:rsid w:val="00503EB7"/>
    <w:rsid w:val="005043B7"/>
    <w:rsid w:val="0050445E"/>
    <w:rsid w:val="00505442"/>
    <w:rsid w:val="005061EE"/>
    <w:rsid w:val="005067CA"/>
    <w:rsid w:val="00507878"/>
    <w:rsid w:val="00510314"/>
    <w:rsid w:val="005105C2"/>
    <w:rsid w:val="005123E6"/>
    <w:rsid w:val="00513366"/>
    <w:rsid w:val="005138A4"/>
    <w:rsid w:val="00513D2C"/>
    <w:rsid w:val="005140A8"/>
    <w:rsid w:val="00514D6E"/>
    <w:rsid w:val="00515673"/>
    <w:rsid w:val="0051673B"/>
    <w:rsid w:val="005178D1"/>
    <w:rsid w:val="005179CC"/>
    <w:rsid w:val="00520689"/>
    <w:rsid w:val="00521945"/>
    <w:rsid w:val="00522246"/>
    <w:rsid w:val="005225F4"/>
    <w:rsid w:val="00523E85"/>
    <w:rsid w:val="0052410E"/>
    <w:rsid w:val="0052488B"/>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3767"/>
    <w:rsid w:val="00533961"/>
    <w:rsid w:val="00533D6D"/>
    <w:rsid w:val="005348A2"/>
    <w:rsid w:val="00534ED2"/>
    <w:rsid w:val="005353D6"/>
    <w:rsid w:val="005363BA"/>
    <w:rsid w:val="00536A67"/>
    <w:rsid w:val="0053708B"/>
    <w:rsid w:val="00537A5F"/>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DD"/>
    <w:rsid w:val="005513D2"/>
    <w:rsid w:val="00551736"/>
    <w:rsid w:val="00551D99"/>
    <w:rsid w:val="00552553"/>
    <w:rsid w:val="00552957"/>
    <w:rsid w:val="005529EE"/>
    <w:rsid w:val="00553EB8"/>
    <w:rsid w:val="00554261"/>
    <w:rsid w:val="005543A8"/>
    <w:rsid w:val="005544A8"/>
    <w:rsid w:val="005547E3"/>
    <w:rsid w:val="00555049"/>
    <w:rsid w:val="005550ED"/>
    <w:rsid w:val="00555E62"/>
    <w:rsid w:val="005561F8"/>
    <w:rsid w:val="00556B00"/>
    <w:rsid w:val="00557089"/>
    <w:rsid w:val="005570A6"/>
    <w:rsid w:val="005576A2"/>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5AC"/>
    <w:rsid w:val="005671DE"/>
    <w:rsid w:val="00567D23"/>
    <w:rsid w:val="00567FD4"/>
    <w:rsid w:val="005701C9"/>
    <w:rsid w:val="00570C38"/>
    <w:rsid w:val="00571A99"/>
    <w:rsid w:val="005730B6"/>
    <w:rsid w:val="005731B6"/>
    <w:rsid w:val="00573369"/>
    <w:rsid w:val="00573443"/>
    <w:rsid w:val="00573D6A"/>
    <w:rsid w:val="005741C8"/>
    <w:rsid w:val="00574227"/>
    <w:rsid w:val="0057433D"/>
    <w:rsid w:val="00575A77"/>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45B4"/>
    <w:rsid w:val="00585265"/>
    <w:rsid w:val="00585E8C"/>
    <w:rsid w:val="005861C2"/>
    <w:rsid w:val="00586D63"/>
    <w:rsid w:val="00587EAB"/>
    <w:rsid w:val="00590EB4"/>
    <w:rsid w:val="00591146"/>
    <w:rsid w:val="00591B63"/>
    <w:rsid w:val="00592B9F"/>
    <w:rsid w:val="00593CE3"/>
    <w:rsid w:val="00593F52"/>
    <w:rsid w:val="00594255"/>
    <w:rsid w:val="00594581"/>
    <w:rsid w:val="00594D40"/>
    <w:rsid w:val="00595C98"/>
    <w:rsid w:val="0059638C"/>
    <w:rsid w:val="00596908"/>
    <w:rsid w:val="00596D6E"/>
    <w:rsid w:val="00597444"/>
    <w:rsid w:val="005A058E"/>
    <w:rsid w:val="005A1151"/>
    <w:rsid w:val="005A14A8"/>
    <w:rsid w:val="005A19E8"/>
    <w:rsid w:val="005A1AC5"/>
    <w:rsid w:val="005A1EC3"/>
    <w:rsid w:val="005A210C"/>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319"/>
    <w:rsid w:val="005C29D2"/>
    <w:rsid w:val="005C318E"/>
    <w:rsid w:val="005C47E3"/>
    <w:rsid w:val="005C4879"/>
    <w:rsid w:val="005C4B6A"/>
    <w:rsid w:val="005C5842"/>
    <w:rsid w:val="005C58EB"/>
    <w:rsid w:val="005C5FE1"/>
    <w:rsid w:val="005C6223"/>
    <w:rsid w:val="005C6303"/>
    <w:rsid w:val="005C63A4"/>
    <w:rsid w:val="005C76E2"/>
    <w:rsid w:val="005C77EE"/>
    <w:rsid w:val="005C78A2"/>
    <w:rsid w:val="005C7C00"/>
    <w:rsid w:val="005D0575"/>
    <w:rsid w:val="005D06A1"/>
    <w:rsid w:val="005D0A61"/>
    <w:rsid w:val="005D0BD1"/>
    <w:rsid w:val="005D25FD"/>
    <w:rsid w:val="005D34F8"/>
    <w:rsid w:val="005D36BD"/>
    <w:rsid w:val="005D42CF"/>
    <w:rsid w:val="005D431D"/>
    <w:rsid w:val="005D5F99"/>
    <w:rsid w:val="005D60E1"/>
    <w:rsid w:val="005D639C"/>
    <w:rsid w:val="005D782E"/>
    <w:rsid w:val="005E06D8"/>
    <w:rsid w:val="005E216F"/>
    <w:rsid w:val="005E2817"/>
    <w:rsid w:val="005E297E"/>
    <w:rsid w:val="005E2EEF"/>
    <w:rsid w:val="005E3106"/>
    <w:rsid w:val="005E3A89"/>
    <w:rsid w:val="005E42F5"/>
    <w:rsid w:val="005E4E42"/>
    <w:rsid w:val="005E5607"/>
    <w:rsid w:val="005E616E"/>
    <w:rsid w:val="005E6245"/>
    <w:rsid w:val="005E67A3"/>
    <w:rsid w:val="005E6A0E"/>
    <w:rsid w:val="005E6B56"/>
    <w:rsid w:val="005F0047"/>
    <w:rsid w:val="005F2740"/>
    <w:rsid w:val="005F3092"/>
    <w:rsid w:val="005F34A4"/>
    <w:rsid w:val="005F36B8"/>
    <w:rsid w:val="005F37C9"/>
    <w:rsid w:val="005F4B18"/>
    <w:rsid w:val="005F4D77"/>
    <w:rsid w:val="005F5585"/>
    <w:rsid w:val="005F5E4F"/>
    <w:rsid w:val="005F79B1"/>
    <w:rsid w:val="005F7A9F"/>
    <w:rsid w:val="006002E9"/>
    <w:rsid w:val="00600C6D"/>
    <w:rsid w:val="00600E23"/>
    <w:rsid w:val="0060107D"/>
    <w:rsid w:val="00602624"/>
    <w:rsid w:val="00602737"/>
    <w:rsid w:val="00602F63"/>
    <w:rsid w:val="00603998"/>
    <w:rsid w:val="006039AA"/>
    <w:rsid w:val="00603C9B"/>
    <w:rsid w:val="0060464E"/>
    <w:rsid w:val="00604727"/>
    <w:rsid w:val="006051C5"/>
    <w:rsid w:val="006052D2"/>
    <w:rsid w:val="006055E7"/>
    <w:rsid w:val="0060578F"/>
    <w:rsid w:val="00605ED7"/>
    <w:rsid w:val="00607D51"/>
    <w:rsid w:val="006116FE"/>
    <w:rsid w:val="00611C3D"/>
    <w:rsid w:val="00611D3D"/>
    <w:rsid w:val="00612271"/>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ECB"/>
    <w:rsid w:val="00623EDD"/>
    <w:rsid w:val="00624AE9"/>
    <w:rsid w:val="00624E2C"/>
    <w:rsid w:val="00624F54"/>
    <w:rsid w:val="006250B7"/>
    <w:rsid w:val="00625902"/>
    <w:rsid w:val="00625907"/>
    <w:rsid w:val="00625F7B"/>
    <w:rsid w:val="0062694E"/>
    <w:rsid w:val="0062769F"/>
    <w:rsid w:val="006300C6"/>
    <w:rsid w:val="006304E7"/>
    <w:rsid w:val="006325A6"/>
    <w:rsid w:val="00632A2E"/>
    <w:rsid w:val="00633269"/>
    <w:rsid w:val="006337BA"/>
    <w:rsid w:val="006344E8"/>
    <w:rsid w:val="00634541"/>
    <w:rsid w:val="00634E8A"/>
    <w:rsid w:val="00635DEE"/>
    <w:rsid w:val="006403BF"/>
    <w:rsid w:val="006414B7"/>
    <w:rsid w:val="00641FDC"/>
    <w:rsid w:val="006428D6"/>
    <w:rsid w:val="00642D56"/>
    <w:rsid w:val="00643619"/>
    <w:rsid w:val="006437B8"/>
    <w:rsid w:val="00644441"/>
    <w:rsid w:val="00645620"/>
    <w:rsid w:val="00645832"/>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E01"/>
    <w:rsid w:val="0065645B"/>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76E"/>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7C97"/>
    <w:rsid w:val="00677D7A"/>
    <w:rsid w:val="006805A8"/>
    <w:rsid w:val="00680A14"/>
    <w:rsid w:val="00680E62"/>
    <w:rsid w:val="00680EF5"/>
    <w:rsid w:val="00681A27"/>
    <w:rsid w:val="00682981"/>
    <w:rsid w:val="00682D40"/>
    <w:rsid w:val="006834CC"/>
    <w:rsid w:val="00683B67"/>
    <w:rsid w:val="00684F51"/>
    <w:rsid w:val="006851E4"/>
    <w:rsid w:val="00685380"/>
    <w:rsid w:val="00685A52"/>
    <w:rsid w:val="00686524"/>
    <w:rsid w:val="00686634"/>
    <w:rsid w:val="006876DD"/>
    <w:rsid w:val="00687C25"/>
    <w:rsid w:val="006907E4"/>
    <w:rsid w:val="0069094D"/>
    <w:rsid w:val="00690CA4"/>
    <w:rsid w:val="006910F9"/>
    <w:rsid w:val="00691998"/>
    <w:rsid w:val="006920F3"/>
    <w:rsid w:val="00692276"/>
    <w:rsid w:val="006937C4"/>
    <w:rsid w:val="00693877"/>
    <w:rsid w:val="00693E38"/>
    <w:rsid w:val="0069478D"/>
    <w:rsid w:val="00694D98"/>
    <w:rsid w:val="00695BC1"/>
    <w:rsid w:val="00695D97"/>
    <w:rsid w:val="00696542"/>
    <w:rsid w:val="006971F9"/>
    <w:rsid w:val="006979C8"/>
    <w:rsid w:val="006A01E8"/>
    <w:rsid w:val="006A15C6"/>
    <w:rsid w:val="006A257D"/>
    <w:rsid w:val="006A27C1"/>
    <w:rsid w:val="006A2BAD"/>
    <w:rsid w:val="006A418E"/>
    <w:rsid w:val="006A4378"/>
    <w:rsid w:val="006A51B5"/>
    <w:rsid w:val="006A5B09"/>
    <w:rsid w:val="006A6F4B"/>
    <w:rsid w:val="006A6F72"/>
    <w:rsid w:val="006A757C"/>
    <w:rsid w:val="006A775A"/>
    <w:rsid w:val="006A7A48"/>
    <w:rsid w:val="006A7C5A"/>
    <w:rsid w:val="006B03FB"/>
    <w:rsid w:val="006B06F1"/>
    <w:rsid w:val="006B0802"/>
    <w:rsid w:val="006B179D"/>
    <w:rsid w:val="006B1AD3"/>
    <w:rsid w:val="006B1C10"/>
    <w:rsid w:val="006B2163"/>
    <w:rsid w:val="006B25F8"/>
    <w:rsid w:val="006B333E"/>
    <w:rsid w:val="006B35B3"/>
    <w:rsid w:val="006B5057"/>
    <w:rsid w:val="006B5394"/>
    <w:rsid w:val="006B55EE"/>
    <w:rsid w:val="006B598D"/>
    <w:rsid w:val="006B5A53"/>
    <w:rsid w:val="006B5B3C"/>
    <w:rsid w:val="006B5BC8"/>
    <w:rsid w:val="006B636F"/>
    <w:rsid w:val="006B6521"/>
    <w:rsid w:val="006B6E3C"/>
    <w:rsid w:val="006B6FBC"/>
    <w:rsid w:val="006B71D1"/>
    <w:rsid w:val="006B78CD"/>
    <w:rsid w:val="006B79F1"/>
    <w:rsid w:val="006B79F6"/>
    <w:rsid w:val="006B7C83"/>
    <w:rsid w:val="006C0547"/>
    <w:rsid w:val="006C09E2"/>
    <w:rsid w:val="006C0CA8"/>
    <w:rsid w:val="006C112B"/>
    <w:rsid w:val="006C11F4"/>
    <w:rsid w:val="006C1FEB"/>
    <w:rsid w:val="006C223F"/>
    <w:rsid w:val="006C23CE"/>
    <w:rsid w:val="006C28D4"/>
    <w:rsid w:val="006C3560"/>
    <w:rsid w:val="006C3FE1"/>
    <w:rsid w:val="006C50DB"/>
    <w:rsid w:val="006C5234"/>
    <w:rsid w:val="006C5315"/>
    <w:rsid w:val="006C5B88"/>
    <w:rsid w:val="006C60F4"/>
    <w:rsid w:val="006C7BAE"/>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48D"/>
    <w:rsid w:val="006D64A8"/>
    <w:rsid w:val="006D69F6"/>
    <w:rsid w:val="006D6ADA"/>
    <w:rsid w:val="006D6B0C"/>
    <w:rsid w:val="006D6E0A"/>
    <w:rsid w:val="006D7EA1"/>
    <w:rsid w:val="006E0A9A"/>
    <w:rsid w:val="006E0FAC"/>
    <w:rsid w:val="006E1809"/>
    <w:rsid w:val="006E1E27"/>
    <w:rsid w:val="006E2062"/>
    <w:rsid w:val="006E32CB"/>
    <w:rsid w:val="006E355A"/>
    <w:rsid w:val="006E39B6"/>
    <w:rsid w:val="006E3FC0"/>
    <w:rsid w:val="006E4538"/>
    <w:rsid w:val="006E528B"/>
    <w:rsid w:val="006E5635"/>
    <w:rsid w:val="006E5FC7"/>
    <w:rsid w:val="006E6557"/>
    <w:rsid w:val="006E6EDA"/>
    <w:rsid w:val="006E7AA7"/>
    <w:rsid w:val="006E7AE0"/>
    <w:rsid w:val="006E7D70"/>
    <w:rsid w:val="006F051D"/>
    <w:rsid w:val="006F0817"/>
    <w:rsid w:val="006F1959"/>
    <w:rsid w:val="006F2DBD"/>
    <w:rsid w:val="006F350B"/>
    <w:rsid w:val="006F356A"/>
    <w:rsid w:val="006F5A2B"/>
    <w:rsid w:val="006F6295"/>
    <w:rsid w:val="006F62CF"/>
    <w:rsid w:val="006F644C"/>
    <w:rsid w:val="006F6BEA"/>
    <w:rsid w:val="006F7132"/>
    <w:rsid w:val="006F7780"/>
    <w:rsid w:val="006F7867"/>
    <w:rsid w:val="006F7E55"/>
    <w:rsid w:val="007020A0"/>
    <w:rsid w:val="00702550"/>
    <w:rsid w:val="00702731"/>
    <w:rsid w:val="00702895"/>
    <w:rsid w:val="007028C4"/>
    <w:rsid w:val="00702A32"/>
    <w:rsid w:val="007038A1"/>
    <w:rsid w:val="00703CD1"/>
    <w:rsid w:val="007040A5"/>
    <w:rsid w:val="007041D7"/>
    <w:rsid w:val="00704CD3"/>
    <w:rsid w:val="00704D7D"/>
    <w:rsid w:val="007054DE"/>
    <w:rsid w:val="00705D4E"/>
    <w:rsid w:val="007068FE"/>
    <w:rsid w:val="00706B9B"/>
    <w:rsid w:val="00706C76"/>
    <w:rsid w:val="0070736E"/>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AC8"/>
    <w:rsid w:val="0072568C"/>
    <w:rsid w:val="00725745"/>
    <w:rsid w:val="007257BB"/>
    <w:rsid w:val="00725DD5"/>
    <w:rsid w:val="00726993"/>
    <w:rsid w:val="00727709"/>
    <w:rsid w:val="0072783F"/>
    <w:rsid w:val="00727D91"/>
    <w:rsid w:val="007301D7"/>
    <w:rsid w:val="007303F8"/>
    <w:rsid w:val="007307D1"/>
    <w:rsid w:val="00731128"/>
    <w:rsid w:val="00731224"/>
    <w:rsid w:val="00731324"/>
    <w:rsid w:val="0073162D"/>
    <w:rsid w:val="007329FD"/>
    <w:rsid w:val="007332B2"/>
    <w:rsid w:val="00733A8C"/>
    <w:rsid w:val="00735121"/>
    <w:rsid w:val="00735142"/>
    <w:rsid w:val="00735245"/>
    <w:rsid w:val="007352D2"/>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DF9"/>
    <w:rsid w:val="00746447"/>
    <w:rsid w:val="00746AE2"/>
    <w:rsid w:val="00746C79"/>
    <w:rsid w:val="007471EB"/>
    <w:rsid w:val="00747339"/>
    <w:rsid w:val="007476F3"/>
    <w:rsid w:val="00747A64"/>
    <w:rsid w:val="0075016B"/>
    <w:rsid w:val="00750B84"/>
    <w:rsid w:val="00751916"/>
    <w:rsid w:val="007523D6"/>
    <w:rsid w:val="007524AA"/>
    <w:rsid w:val="00752A18"/>
    <w:rsid w:val="00754BE6"/>
    <w:rsid w:val="00754DAE"/>
    <w:rsid w:val="007561A1"/>
    <w:rsid w:val="00756302"/>
    <w:rsid w:val="00757BD5"/>
    <w:rsid w:val="00760D2B"/>
    <w:rsid w:val="00760F86"/>
    <w:rsid w:val="007615E9"/>
    <w:rsid w:val="007617F0"/>
    <w:rsid w:val="00761A07"/>
    <w:rsid w:val="00761DF7"/>
    <w:rsid w:val="007621B4"/>
    <w:rsid w:val="0076264F"/>
    <w:rsid w:val="0076265F"/>
    <w:rsid w:val="00762A2F"/>
    <w:rsid w:val="00762D74"/>
    <w:rsid w:val="00762DB2"/>
    <w:rsid w:val="0076488D"/>
    <w:rsid w:val="007649CB"/>
    <w:rsid w:val="00764B5C"/>
    <w:rsid w:val="00765A00"/>
    <w:rsid w:val="007660DC"/>
    <w:rsid w:val="007663AF"/>
    <w:rsid w:val="007703AE"/>
    <w:rsid w:val="00770C44"/>
    <w:rsid w:val="00771FE5"/>
    <w:rsid w:val="007729BC"/>
    <w:rsid w:val="007733C1"/>
    <w:rsid w:val="00773B2B"/>
    <w:rsid w:val="007741F1"/>
    <w:rsid w:val="00774FDC"/>
    <w:rsid w:val="00775892"/>
    <w:rsid w:val="00776180"/>
    <w:rsid w:val="00776687"/>
    <w:rsid w:val="007803F3"/>
    <w:rsid w:val="0078042B"/>
    <w:rsid w:val="007806DC"/>
    <w:rsid w:val="00780847"/>
    <w:rsid w:val="00780909"/>
    <w:rsid w:val="0078111D"/>
    <w:rsid w:val="007818BC"/>
    <w:rsid w:val="00781FD5"/>
    <w:rsid w:val="007821E9"/>
    <w:rsid w:val="0078319B"/>
    <w:rsid w:val="00783AC2"/>
    <w:rsid w:val="00784734"/>
    <w:rsid w:val="00784C4D"/>
    <w:rsid w:val="00785153"/>
    <w:rsid w:val="00785416"/>
    <w:rsid w:val="00785CB6"/>
    <w:rsid w:val="00785F1C"/>
    <w:rsid w:val="0078675D"/>
    <w:rsid w:val="0078696C"/>
    <w:rsid w:val="0079023F"/>
    <w:rsid w:val="00790DA9"/>
    <w:rsid w:val="00791345"/>
    <w:rsid w:val="007915A8"/>
    <w:rsid w:val="00791F75"/>
    <w:rsid w:val="00792CFA"/>
    <w:rsid w:val="007939EA"/>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22"/>
    <w:rsid w:val="007C639D"/>
    <w:rsid w:val="007C68BB"/>
    <w:rsid w:val="007C773C"/>
    <w:rsid w:val="007C7EA1"/>
    <w:rsid w:val="007D002B"/>
    <w:rsid w:val="007D0B6E"/>
    <w:rsid w:val="007D0C5F"/>
    <w:rsid w:val="007D21A6"/>
    <w:rsid w:val="007D282D"/>
    <w:rsid w:val="007D2E4E"/>
    <w:rsid w:val="007D3230"/>
    <w:rsid w:val="007D3865"/>
    <w:rsid w:val="007D46C9"/>
    <w:rsid w:val="007D4ADA"/>
    <w:rsid w:val="007D50FA"/>
    <w:rsid w:val="007D550C"/>
    <w:rsid w:val="007D5790"/>
    <w:rsid w:val="007D5EF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99A"/>
    <w:rsid w:val="007E5B8E"/>
    <w:rsid w:val="007E5EC4"/>
    <w:rsid w:val="007E7801"/>
    <w:rsid w:val="007F011D"/>
    <w:rsid w:val="007F0F5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A66"/>
    <w:rsid w:val="00801DF5"/>
    <w:rsid w:val="00802AD0"/>
    <w:rsid w:val="00802BD3"/>
    <w:rsid w:val="00802E37"/>
    <w:rsid w:val="00803AAD"/>
    <w:rsid w:val="0080404C"/>
    <w:rsid w:val="00804F2B"/>
    <w:rsid w:val="00805170"/>
    <w:rsid w:val="008058BA"/>
    <w:rsid w:val="00805C78"/>
    <w:rsid w:val="00806AD2"/>
    <w:rsid w:val="00806DCB"/>
    <w:rsid w:val="00810C39"/>
    <w:rsid w:val="00810F03"/>
    <w:rsid w:val="0081112E"/>
    <w:rsid w:val="00811408"/>
    <w:rsid w:val="00811548"/>
    <w:rsid w:val="00811D28"/>
    <w:rsid w:val="008120BB"/>
    <w:rsid w:val="008123D3"/>
    <w:rsid w:val="00812BC3"/>
    <w:rsid w:val="008145E2"/>
    <w:rsid w:val="00814824"/>
    <w:rsid w:val="00814BAC"/>
    <w:rsid w:val="00814C3D"/>
    <w:rsid w:val="008152BF"/>
    <w:rsid w:val="00816399"/>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7106"/>
    <w:rsid w:val="00827972"/>
    <w:rsid w:val="00827FEE"/>
    <w:rsid w:val="00830285"/>
    <w:rsid w:val="00830FE8"/>
    <w:rsid w:val="008316B1"/>
    <w:rsid w:val="008318DA"/>
    <w:rsid w:val="00833C4E"/>
    <w:rsid w:val="0083434E"/>
    <w:rsid w:val="0083455C"/>
    <w:rsid w:val="00834566"/>
    <w:rsid w:val="00834BE7"/>
    <w:rsid w:val="00834F5C"/>
    <w:rsid w:val="008353E5"/>
    <w:rsid w:val="00836891"/>
    <w:rsid w:val="00837AC4"/>
    <w:rsid w:val="00840E1D"/>
    <w:rsid w:val="00840F63"/>
    <w:rsid w:val="00841340"/>
    <w:rsid w:val="008417B0"/>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23F"/>
    <w:rsid w:val="0085469C"/>
    <w:rsid w:val="00854EBF"/>
    <w:rsid w:val="00855629"/>
    <w:rsid w:val="00856960"/>
    <w:rsid w:val="00856E9C"/>
    <w:rsid w:val="008570CD"/>
    <w:rsid w:val="00857A5A"/>
    <w:rsid w:val="0086071C"/>
    <w:rsid w:val="008623A9"/>
    <w:rsid w:val="00862535"/>
    <w:rsid w:val="00862C4A"/>
    <w:rsid w:val="00862C7D"/>
    <w:rsid w:val="008631F3"/>
    <w:rsid w:val="00863227"/>
    <w:rsid w:val="008638EC"/>
    <w:rsid w:val="008647C5"/>
    <w:rsid w:val="0086502E"/>
    <w:rsid w:val="00865B0C"/>
    <w:rsid w:val="00865D44"/>
    <w:rsid w:val="00866D59"/>
    <w:rsid w:val="00866F8A"/>
    <w:rsid w:val="00870152"/>
    <w:rsid w:val="0087109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829"/>
    <w:rsid w:val="00893CC2"/>
    <w:rsid w:val="00894358"/>
    <w:rsid w:val="008965B8"/>
    <w:rsid w:val="00897611"/>
    <w:rsid w:val="00897BFE"/>
    <w:rsid w:val="008A040C"/>
    <w:rsid w:val="008A077F"/>
    <w:rsid w:val="008A0A6E"/>
    <w:rsid w:val="008A1379"/>
    <w:rsid w:val="008A18DC"/>
    <w:rsid w:val="008A304B"/>
    <w:rsid w:val="008A31E6"/>
    <w:rsid w:val="008A37FB"/>
    <w:rsid w:val="008A426E"/>
    <w:rsid w:val="008A4312"/>
    <w:rsid w:val="008A4930"/>
    <w:rsid w:val="008A4FC2"/>
    <w:rsid w:val="008A5149"/>
    <w:rsid w:val="008A552E"/>
    <w:rsid w:val="008A565C"/>
    <w:rsid w:val="008A58B7"/>
    <w:rsid w:val="008A5A58"/>
    <w:rsid w:val="008A5D8B"/>
    <w:rsid w:val="008A6F68"/>
    <w:rsid w:val="008A7140"/>
    <w:rsid w:val="008A7406"/>
    <w:rsid w:val="008B0AAB"/>
    <w:rsid w:val="008B1583"/>
    <w:rsid w:val="008B2030"/>
    <w:rsid w:val="008B21D7"/>
    <w:rsid w:val="008B391F"/>
    <w:rsid w:val="008B39CE"/>
    <w:rsid w:val="008B44E4"/>
    <w:rsid w:val="008B488D"/>
    <w:rsid w:val="008B4AE8"/>
    <w:rsid w:val="008B66BA"/>
    <w:rsid w:val="008B6810"/>
    <w:rsid w:val="008B70B6"/>
    <w:rsid w:val="008B7A93"/>
    <w:rsid w:val="008C00CE"/>
    <w:rsid w:val="008C053E"/>
    <w:rsid w:val="008C1050"/>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1D8B"/>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C9"/>
    <w:rsid w:val="008D715F"/>
    <w:rsid w:val="008D7780"/>
    <w:rsid w:val="008D7981"/>
    <w:rsid w:val="008E0203"/>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714"/>
    <w:rsid w:val="008F6071"/>
    <w:rsid w:val="008F6396"/>
    <w:rsid w:val="008F651A"/>
    <w:rsid w:val="008F6A3E"/>
    <w:rsid w:val="008F7D42"/>
    <w:rsid w:val="008F7DAD"/>
    <w:rsid w:val="009003CE"/>
    <w:rsid w:val="00900703"/>
    <w:rsid w:val="009013FC"/>
    <w:rsid w:val="0090264F"/>
    <w:rsid w:val="00902FD8"/>
    <w:rsid w:val="009034FA"/>
    <w:rsid w:val="009042FA"/>
    <w:rsid w:val="00904449"/>
    <w:rsid w:val="009053DF"/>
    <w:rsid w:val="0090565C"/>
    <w:rsid w:val="009059F0"/>
    <w:rsid w:val="00905D77"/>
    <w:rsid w:val="0090655A"/>
    <w:rsid w:val="00906CA1"/>
    <w:rsid w:val="00906D1C"/>
    <w:rsid w:val="009070C5"/>
    <w:rsid w:val="00910383"/>
    <w:rsid w:val="00910F9E"/>
    <w:rsid w:val="0091100A"/>
    <w:rsid w:val="00911AC7"/>
    <w:rsid w:val="00911CFE"/>
    <w:rsid w:val="00913463"/>
    <w:rsid w:val="00914556"/>
    <w:rsid w:val="00915295"/>
    <w:rsid w:val="00915595"/>
    <w:rsid w:val="00915C47"/>
    <w:rsid w:val="009178AC"/>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86"/>
    <w:rsid w:val="00927D2C"/>
    <w:rsid w:val="00930623"/>
    <w:rsid w:val="00931181"/>
    <w:rsid w:val="0093127E"/>
    <w:rsid w:val="009319F7"/>
    <w:rsid w:val="00931F37"/>
    <w:rsid w:val="00931F49"/>
    <w:rsid w:val="00932744"/>
    <w:rsid w:val="00932ABA"/>
    <w:rsid w:val="0093318E"/>
    <w:rsid w:val="00933874"/>
    <w:rsid w:val="009341D8"/>
    <w:rsid w:val="00934B6C"/>
    <w:rsid w:val="00936725"/>
    <w:rsid w:val="00936E7C"/>
    <w:rsid w:val="00937287"/>
    <w:rsid w:val="00937347"/>
    <w:rsid w:val="00937DC3"/>
    <w:rsid w:val="00937E43"/>
    <w:rsid w:val="009401A2"/>
    <w:rsid w:val="0094028D"/>
    <w:rsid w:val="009413E0"/>
    <w:rsid w:val="0094184C"/>
    <w:rsid w:val="00942199"/>
    <w:rsid w:val="009428F0"/>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DBD"/>
    <w:rsid w:val="00955513"/>
    <w:rsid w:val="00955AB3"/>
    <w:rsid w:val="00956173"/>
    <w:rsid w:val="00956309"/>
    <w:rsid w:val="00956543"/>
    <w:rsid w:val="009567DF"/>
    <w:rsid w:val="00956F98"/>
    <w:rsid w:val="009578E2"/>
    <w:rsid w:val="009605C6"/>
    <w:rsid w:val="00960DFA"/>
    <w:rsid w:val="00960EAC"/>
    <w:rsid w:val="0096173C"/>
    <w:rsid w:val="0096258C"/>
    <w:rsid w:val="00962995"/>
    <w:rsid w:val="00962ADD"/>
    <w:rsid w:val="00962EF6"/>
    <w:rsid w:val="0096349F"/>
    <w:rsid w:val="00963AFB"/>
    <w:rsid w:val="00964029"/>
    <w:rsid w:val="00964059"/>
    <w:rsid w:val="00965012"/>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2B7"/>
    <w:rsid w:val="00985A83"/>
    <w:rsid w:val="00986348"/>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6DD6"/>
    <w:rsid w:val="0099703C"/>
    <w:rsid w:val="009A014F"/>
    <w:rsid w:val="009A0312"/>
    <w:rsid w:val="009A18D9"/>
    <w:rsid w:val="009A1B63"/>
    <w:rsid w:val="009A25C4"/>
    <w:rsid w:val="009A2992"/>
    <w:rsid w:val="009A2B57"/>
    <w:rsid w:val="009A3835"/>
    <w:rsid w:val="009A43F2"/>
    <w:rsid w:val="009A4E34"/>
    <w:rsid w:val="009A52A9"/>
    <w:rsid w:val="009A57D7"/>
    <w:rsid w:val="009A658A"/>
    <w:rsid w:val="009A6C51"/>
    <w:rsid w:val="009A7226"/>
    <w:rsid w:val="009A739D"/>
    <w:rsid w:val="009A7A50"/>
    <w:rsid w:val="009A7D0B"/>
    <w:rsid w:val="009B06CF"/>
    <w:rsid w:val="009B0960"/>
    <w:rsid w:val="009B0F2F"/>
    <w:rsid w:val="009B1B1F"/>
    <w:rsid w:val="009B1DC7"/>
    <w:rsid w:val="009B2812"/>
    <w:rsid w:val="009B2FC9"/>
    <w:rsid w:val="009B33B0"/>
    <w:rsid w:val="009B3ECC"/>
    <w:rsid w:val="009B3F84"/>
    <w:rsid w:val="009B49D7"/>
    <w:rsid w:val="009B50AC"/>
    <w:rsid w:val="009B514E"/>
    <w:rsid w:val="009B553F"/>
    <w:rsid w:val="009B5DFD"/>
    <w:rsid w:val="009B6888"/>
    <w:rsid w:val="009B6D04"/>
    <w:rsid w:val="009C0678"/>
    <w:rsid w:val="009C139B"/>
    <w:rsid w:val="009C1433"/>
    <w:rsid w:val="009C185E"/>
    <w:rsid w:val="009C2649"/>
    <w:rsid w:val="009C2783"/>
    <w:rsid w:val="009C32CF"/>
    <w:rsid w:val="009C3A09"/>
    <w:rsid w:val="009C3C47"/>
    <w:rsid w:val="009C5624"/>
    <w:rsid w:val="009C60C7"/>
    <w:rsid w:val="009C617E"/>
    <w:rsid w:val="009C72DB"/>
    <w:rsid w:val="009C7AE6"/>
    <w:rsid w:val="009C7AEC"/>
    <w:rsid w:val="009C7B60"/>
    <w:rsid w:val="009D005D"/>
    <w:rsid w:val="009D1047"/>
    <w:rsid w:val="009D163E"/>
    <w:rsid w:val="009D1F0D"/>
    <w:rsid w:val="009D2A0C"/>
    <w:rsid w:val="009D2D6E"/>
    <w:rsid w:val="009D2F40"/>
    <w:rsid w:val="009D303B"/>
    <w:rsid w:val="009D391B"/>
    <w:rsid w:val="009D44AC"/>
    <w:rsid w:val="009D45FC"/>
    <w:rsid w:val="009D488F"/>
    <w:rsid w:val="009D499A"/>
    <w:rsid w:val="009D5FD7"/>
    <w:rsid w:val="009D660E"/>
    <w:rsid w:val="009D68BB"/>
    <w:rsid w:val="009D695B"/>
    <w:rsid w:val="009D6BA1"/>
    <w:rsid w:val="009E0FAA"/>
    <w:rsid w:val="009E12B6"/>
    <w:rsid w:val="009E293B"/>
    <w:rsid w:val="009E2AB0"/>
    <w:rsid w:val="009E301E"/>
    <w:rsid w:val="009E34B5"/>
    <w:rsid w:val="009E3E90"/>
    <w:rsid w:val="009E45BA"/>
    <w:rsid w:val="009E4745"/>
    <w:rsid w:val="009E52C6"/>
    <w:rsid w:val="009E5675"/>
    <w:rsid w:val="009E59AA"/>
    <w:rsid w:val="009E5CD2"/>
    <w:rsid w:val="009E6541"/>
    <w:rsid w:val="009E6C0A"/>
    <w:rsid w:val="009E7BA9"/>
    <w:rsid w:val="009F0A82"/>
    <w:rsid w:val="009F2B80"/>
    <w:rsid w:val="009F30B3"/>
    <w:rsid w:val="009F3413"/>
    <w:rsid w:val="009F42A6"/>
    <w:rsid w:val="009F46A1"/>
    <w:rsid w:val="009F46F9"/>
    <w:rsid w:val="009F4AF3"/>
    <w:rsid w:val="009F4B50"/>
    <w:rsid w:val="009F53E3"/>
    <w:rsid w:val="009F5473"/>
    <w:rsid w:val="009F5568"/>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A1B"/>
    <w:rsid w:val="00A11C56"/>
    <w:rsid w:val="00A13121"/>
    <w:rsid w:val="00A141FC"/>
    <w:rsid w:val="00A144DC"/>
    <w:rsid w:val="00A1511D"/>
    <w:rsid w:val="00A1551C"/>
    <w:rsid w:val="00A1579C"/>
    <w:rsid w:val="00A16921"/>
    <w:rsid w:val="00A1707F"/>
    <w:rsid w:val="00A17D5D"/>
    <w:rsid w:val="00A2010A"/>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CE5"/>
    <w:rsid w:val="00A35CF4"/>
    <w:rsid w:val="00A35D88"/>
    <w:rsid w:val="00A37106"/>
    <w:rsid w:val="00A3771F"/>
    <w:rsid w:val="00A37935"/>
    <w:rsid w:val="00A401AE"/>
    <w:rsid w:val="00A403CD"/>
    <w:rsid w:val="00A40FF9"/>
    <w:rsid w:val="00A411A3"/>
    <w:rsid w:val="00A41984"/>
    <w:rsid w:val="00A41C81"/>
    <w:rsid w:val="00A41DD0"/>
    <w:rsid w:val="00A41E81"/>
    <w:rsid w:val="00A41E90"/>
    <w:rsid w:val="00A42477"/>
    <w:rsid w:val="00A42C15"/>
    <w:rsid w:val="00A43573"/>
    <w:rsid w:val="00A43E09"/>
    <w:rsid w:val="00A45621"/>
    <w:rsid w:val="00A459C4"/>
    <w:rsid w:val="00A45DF4"/>
    <w:rsid w:val="00A460EF"/>
    <w:rsid w:val="00A462D8"/>
    <w:rsid w:val="00A46883"/>
    <w:rsid w:val="00A4735B"/>
    <w:rsid w:val="00A475A7"/>
    <w:rsid w:val="00A47E54"/>
    <w:rsid w:val="00A50134"/>
    <w:rsid w:val="00A506C5"/>
    <w:rsid w:val="00A51444"/>
    <w:rsid w:val="00A51890"/>
    <w:rsid w:val="00A51C86"/>
    <w:rsid w:val="00A52C14"/>
    <w:rsid w:val="00A52DE0"/>
    <w:rsid w:val="00A52E29"/>
    <w:rsid w:val="00A53624"/>
    <w:rsid w:val="00A546E6"/>
    <w:rsid w:val="00A5534C"/>
    <w:rsid w:val="00A56218"/>
    <w:rsid w:val="00A563D0"/>
    <w:rsid w:val="00A56697"/>
    <w:rsid w:val="00A56773"/>
    <w:rsid w:val="00A56FEE"/>
    <w:rsid w:val="00A57737"/>
    <w:rsid w:val="00A60B4A"/>
    <w:rsid w:val="00A60FF8"/>
    <w:rsid w:val="00A61E63"/>
    <w:rsid w:val="00A62280"/>
    <w:rsid w:val="00A625A2"/>
    <w:rsid w:val="00A6327B"/>
    <w:rsid w:val="00A63D83"/>
    <w:rsid w:val="00A63FD8"/>
    <w:rsid w:val="00A6452D"/>
    <w:rsid w:val="00A645EB"/>
    <w:rsid w:val="00A64919"/>
    <w:rsid w:val="00A64BF3"/>
    <w:rsid w:val="00A65A10"/>
    <w:rsid w:val="00A65E4F"/>
    <w:rsid w:val="00A65EEB"/>
    <w:rsid w:val="00A66887"/>
    <w:rsid w:val="00A66977"/>
    <w:rsid w:val="00A6722E"/>
    <w:rsid w:val="00A67525"/>
    <w:rsid w:val="00A67561"/>
    <w:rsid w:val="00A679C3"/>
    <w:rsid w:val="00A679F5"/>
    <w:rsid w:val="00A700ED"/>
    <w:rsid w:val="00A70955"/>
    <w:rsid w:val="00A70FBA"/>
    <w:rsid w:val="00A71152"/>
    <w:rsid w:val="00A7123C"/>
    <w:rsid w:val="00A718CD"/>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4CC1"/>
    <w:rsid w:val="00A95978"/>
    <w:rsid w:val="00A95B0A"/>
    <w:rsid w:val="00A95F5D"/>
    <w:rsid w:val="00A96A01"/>
    <w:rsid w:val="00A96ABD"/>
    <w:rsid w:val="00A96DDE"/>
    <w:rsid w:val="00A9750C"/>
    <w:rsid w:val="00A97746"/>
    <w:rsid w:val="00A9795D"/>
    <w:rsid w:val="00A97A5C"/>
    <w:rsid w:val="00A97EC4"/>
    <w:rsid w:val="00AA07A8"/>
    <w:rsid w:val="00AA1AF4"/>
    <w:rsid w:val="00AA1AF9"/>
    <w:rsid w:val="00AA1DC6"/>
    <w:rsid w:val="00AA2F09"/>
    <w:rsid w:val="00AA3480"/>
    <w:rsid w:val="00AA5646"/>
    <w:rsid w:val="00AA5A7B"/>
    <w:rsid w:val="00AA60D6"/>
    <w:rsid w:val="00AA6204"/>
    <w:rsid w:val="00AA64B5"/>
    <w:rsid w:val="00AA6F33"/>
    <w:rsid w:val="00AA7490"/>
    <w:rsid w:val="00AA76BE"/>
    <w:rsid w:val="00AA7CA5"/>
    <w:rsid w:val="00AA7EB5"/>
    <w:rsid w:val="00AB0570"/>
    <w:rsid w:val="00AB0882"/>
    <w:rsid w:val="00AB0B79"/>
    <w:rsid w:val="00AB0DC1"/>
    <w:rsid w:val="00AB1017"/>
    <w:rsid w:val="00AB204D"/>
    <w:rsid w:val="00AB281F"/>
    <w:rsid w:val="00AB2DAA"/>
    <w:rsid w:val="00AB489F"/>
    <w:rsid w:val="00AB57BB"/>
    <w:rsid w:val="00AB6464"/>
    <w:rsid w:val="00AB7092"/>
    <w:rsid w:val="00AB7DCA"/>
    <w:rsid w:val="00AC026C"/>
    <w:rsid w:val="00AC1188"/>
    <w:rsid w:val="00AC182A"/>
    <w:rsid w:val="00AC1D56"/>
    <w:rsid w:val="00AC3ABA"/>
    <w:rsid w:val="00AC4272"/>
    <w:rsid w:val="00AC44F2"/>
    <w:rsid w:val="00AC4C3A"/>
    <w:rsid w:val="00AC5536"/>
    <w:rsid w:val="00AC58CD"/>
    <w:rsid w:val="00AC5CB6"/>
    <w:rsid w:val="00AC61B4"/>
    <w:rsid w:val="00AC6544"/>
    <w:rsid w:val="00AC69F1"/>
    <w:rsid w:val="00AC6AD8"/>
    <w:rsid w:val="00AC6D30"/>
    <w:rsid w:val="00AC754A"/>
    <w:rsid w:val="00AC7B6D"/>
    <w:rsid w:val="00AD00DB"/>
    <w:rsid w:val="00AD0489"/>
    <w:rsid w:val="00AD13EB"/>
    <w:rsid w:val="00AD2406"/>
    <w:rsid w:val="00AD28BA"/>
    <w:rsid w:val="00AD2E6C"/>
    <w:rsid w:val="00AD34DC"/>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909"/>
    <w:rsid w:val="00AE4229"/>
    <w:rsid w:val="00AE46C8"/>
    <w:rsid w:val="00AE479B"/>
    <w:rsid w:val="00AE52C2"/>
    <w:rsid w:val="00AE70B0"/>
    <w:rsid w:val="00AF0597"/>
    <w:rsid w:val="00AF11EA"/>
    <w:rsid w:val="00AF18A1"/>
    <w:rsid w:val="00AF1951"/>
    <w:rsid w:val="00AF1AA8"/>
    <w:rsid w:val="00AF2D60"/>
    <w:rsid w:val="00AF333B"/>
    <w:rsid w:val="00AF3811"/>
    <w:rsid w:val="00AF3B44"/>
    <w:rsid w:val="00AF3F5A"/>
    <w:rsid w:val="00AF4184"/>
    <w:rsid w:val="00AF42D2"/>
    <w:rsid w:val="00AF493E"/>
    <w:rsid w:val="00AF6307"/>
    <w:rsid w:val="00AF651C"/>
    <w:rsid w:val="00AF6A3B"/>
    <w:rsid w:val="00AF7919"/>
    <w:rsid w:val="00AF7DAA"/>
    <w:rsid w:val="00B00662"/>
    <w:rsid w:val="00B008AC"/>
    <w:rsid w:val="00B00C14"/>
    <w:rsid w:val="00B01D72"/>
    <w:rsid w:val="00B01F87"/>
    <w:rsid w:val="00B02A18"/>
    <w:rsid w:val="00B0323D"/>
    <w:rsid w:val="00B05097"/>
    <w:rsid w:val="00B05189"/>
    <w:rsid w:val="00B05398"/>
    <w:rsid w:val="00B06892"/>
    <w:rsid w:val="00B072D5"/>
    <w:rsid w:val="00B07700"/>
    <w:rsid w:val="00B07F8E"/>
    <w:rsid w:val="00B10039"/>
    <w:rsid w:val="00B10D2B"/>
    <w:rsid w:val="00B117C0"/>
    <w:rsid w:val="00B11C41"/>
    <w:rsid w:val="00B11FF6"/>
    <w:rsid w:val="00B1281A"/>
    <w:rsid w:val="00B12CCB"/>
    <w:rsid w:val="00B12E6B"/>
    <w:rsid w:val="00B130EB"/>
    <w:rsid w:val="00B1328C"/>
    <w:rsid w:val="00B132CE"/>
    <w:rsid w:val="00B1338A"/>
    <w:rsid w:val="00B13458"/>
    <w:rsid w:val="00B14241"/>
    <w:rsid w:val="00B147EE"/>
    <w:rsid w:val="00B151E0"/>
    <w:rsid w:val="00B1539B"/>
    <w:rsid w:val="00B16B7A"/>
    <w:rsid w:val="00B16D41"/>
    <w:rsid w:val="00B17520"/>
    <w:rsid w:val="00B20065"/>
    <w:rsid w:val="00B21960"/>
    <w:rsid w:val="00B21CB8"/>
    <w:rsid w:val="00B22F58"/>
    <w:rsid w:val="00B233A5"/>
    <w:rsid w:val="00B23575"/>
    <w:rsid w:val="00B23AE7"/>
    <w:rsid w:val="00B24368"/>
    <w:rsid w:val="00B25077"/>
    <w:rsid w:val="00B25214"/>
    <w:rsid w:val="00B25922"/>
    <w:rsid w:val="00B25C03"/>
    <w:rsid w:val="00B25C7F"/>
    <w:rsid w:val="00B2629C"/>
    <w:rsid w:val="00B26436"/>
    <w:rsid w:val="00B26E99"/>
    <w:rsid w:val="00B304EE"/>
    <w:rsid w:val="00B307CE"/>
    <w:rsid w:val="00B315BD"/>
    <w:rsid w:val="00B324D4"/>
    <w:rsid w:val="00B32500"/>
    <w:rsid w:val="00B34A3B"/>
    <w:rsid w:val="00B34DC1"/>
    <w:rsid w:val="00B352D4"/>
    <w:rsid w:val="00B366D0"/>
    <w:rsid w:val="00B3709C"/>
    <w:rsid w:val="00B371CB"/>
    <w:rsid w:val="00B3741D"/>
    <w:rsid w:val="00B37DF2"/>
    <w:rsid w:val="00B4154F"/>
    <w:rsid w:val="00B41723"/>
    <w:rsid w:val="00B417AB"/>
    <w:rsid w:val="00B41C49"/>
    <w:rsid w:val="00B41CDF"/>
    <w:rsid w:val="00B4217B"/>
    <w:rsid w:val="00B42A8A"/>
    <w:rsid w:val="00B447E7"/>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544B"/>
    <w:rsid w:val="00B55B43"/>
    <w:rsid w:val="00B5612B"/>
    <w:rsid w:val="00B567D5"/>
    <w:rsid w:val="00B56E83"/>
    <w:rsid w:val="00B608CF"/>
    <w:rsid w:val="00B60C56"/>
    <w:rsid w:val="00B61045"/>
    <w:rsid w:val="00B6116B"/>
    <w:rsid w:val="00B6128D"/>
    <w:rsid w:val="00B61447"/>
    <w:rsid w:val="00B62787"/>
    <w:rsid w:val="00B62962"/>
    <w:rsid w:val="00B630CA"/>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362C"/>
    <w:rsid w:val="00B73C40"/>
    <w:rsid w:val="00B73EBE"/>
    <w:rsid w:val="00B73F99"/>
    <w:rsid w:val="00B73FB0"/>
    <w:rsid w:val="00B7441F"/>
    <w:rsid w:val="00B74599"/>
    <w:rsid w:val="00B74962"/>
    <w:rsid w:val="00B74995"/>
    <w:rsid w:val="00B75038"/>
    <w:rsid w:val="00B75D5C"/>
    <w:rsid w:val="00B75D7C"/>
    <w:rsid w:val="00B76EFE"/>
    <w:rsid w:val="00B775E2"/>
    <w:rsid w:val="00B7784A"/>
    <w:rsid w:val="00B77E17"/>
    <w:rsid w:val="00B80151"/>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44F"/>
    <w:rsid w:val="00BB5A53"/>
    <w:rsid w:val="00BB61AB"/>
    <w:rsid w:val="00BB6225"/>
    <w:rsid w:val="00BB69B8"/>
    <w:rsid w:val="00BB70AB"/>
    <w:rsid w:val="00BB7864"/>
    <w:rsid w:val="00BB79DD"/>
    <w:rsid w:val="00BB7B51"/>
    <w:rsid w:val="00BB7FD9"/>
    <w:rsid w:val="00BC0293"/>
    <w:rsid w:val="00BC1906"/>
    <w:rsid w:val="00BC2FB2"/>
    <w:rsid w:val="00BC3461"/>
    <w:rsid w:val="00BC3933"/>
    <w:rsid w:val="00BC3E4A"/>
    <w:rsid w:val="00BC445B"/>
    <w:rsid w:val="00BC4DF3"/>
    <w:rsid w:val="00BC56B1"/>
    <w:rsid w:val="00BC6436"/>
    <w:rsid w:val="00BC6459"/>
    <w:rsid w:val="00BC6971"/>
    <w:rsid w:val="00BC748E"/>
    <w:rsid w:val="00BC7A88"/>
    <w:rsid w:val="00BC7AD4"/>
    <w:rsid w:val="00BD059D"/>
    <w:rsid w:val="00BD07CF"/>
    <w:rsid w:val="00BD126B"/>
    <w:rsid w:val="00BD1BF5"/>
    <w:rsid w:val="00BD2473"/>
    <w:rsid w:val="00BD2584"/>
    <w:rsid w:val="00BD2736"/>
    <w:rsid w:val="00BD3B5D"/>
    <w:rsid w:val="00BD3D1E"/>
    <w:rsid w:val="00BD3E26"/>
    <w:rsid w:val="00BD3E29"/>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467A"/>
    <w:rsid w:val="00BE484F"/>
    <w:rsid w:val="00BE4AD4"/>
    <w:rsid w:val="00BE69F4"/>
    <w:rsid w:val="00BE6E92"/>
    <w:rsid w:val="00BE6FF6"/>
    <w:rsid w:val="00BE74AD"/>
    <w:rsid w:val="00BE74BC"/>
    <w:rsid w:val="00BE7CC0"/>
    <w:rsid w:val="00BF1335"/>
    <w:rsid w:val="00BF1E3E"/>
    <w:rsid w:val="00BF2023"/>
    <w:rsid w:val="00BF209E"/>
    <w:rsid w:val="00BF2441"/>
    <w:rsid w:val="00BF26BF"/>
    <w:rsid w:val="00BF2B53"/>
    <w:rsid w:val="00BF2BF5"/>
    <w:rsid w:val="00BF2C38"/>
    <w:rsid w:val="00BF4040"/>
    <w:rsid w:val="00BF734F"/>
    <w:rsid w:val="00BF7429"/>
    <w:rsid w:val="00BF75AE"/>
    <w:rsid w:val="00C002E0"/>
    <w:rsid w:val="00C0202E"/>
    <w:rsid w:val="00C02121"/>
    <w:rsid w:val="00C02669"/>
    <w:rsid w:val="00C03401"/>
    <w:rsid w:val="00C0350C"/>
    <w:rsid w:val="00C03883"/>
    <w:rsid w:val="00C03E03"/>
    <w:rsid w:val="00C04862"/>
    <w:rsid w:val="00C048F2"/>
    <w:rsid w:val="00C04F69"/>
    <w:rsid w:val="00C05C60"/>
    <w:rsid w:val="00C05F78"/>
    <w:rsid w:val="00C060A4"/>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5DF9"/>
    <w:rsid w:val="00C16602"/>
    <w:rsid w:val="00C16D0D"/>
    <w:rsid w:val="00C173D4"/>
    <w:rsid w:val="00C1785F"/>
    <w:rsid w:val="00C204AB"/>
    <w:rsid w:val="00C21145"/>
    <w:rsid w:val="00C21446"/>
    <w:rsid w:val="00C21619"/>
    <w:rsid w:val="00C21F46"/>
    <w:rsid w:val="00C2374A"/>
    <w:rsid w:val="00C245F4"/>
    <w:rsid w:val="00C24861"/>
    <w:rsid w:val="00C25063"/>
    <w:rsid w:val="00C253F8"/>
    <w:rsid w:val="00C25D3B"/>
    <w:rsid w:val="00C26577"/>
    <w:rsid w:val="00C274D3"/>
    <w:rsid w:val="00C27B91"/>
    <w:rsid w:val="00C27CEE"/>
    <w:rsid w:val="00C30873"/>
    <w:rsid w:val="00C30A35"/>
    <w:rsid w:val="00C30E20"/>
    <w:rsid w:val="00C316CE"/>
    <w:rsid w:val="00C3173F"/>
    <w:rsid w:val="00C317BB"/>
    <w:rsid w:val="00C3240A"/>
    <w:rsid w:val="00C327B5"/>
    <w:rsid w:val="00C327F6"/>
    <w:rsid w:val="00C32A94"/>
    <w:rsid w:val="00C33304"/>
    <w:rsid w:val="00C334B8"/>
    <w:rsid w:val="00C3464B"/>
    <w:rsid w:val="00C3466C"/>
    <w:rsid w:val="00C34A81"/>
    <w:rsid w:val="00C35125"/>
    <w:rsid w:val="00C353BE"/>
    <w:rsid w:val="00C35785"/>
    <w:rsid w:val="00C35A76"/>
    <w:rsid w:val="00C3633C"/>
    <w:rsid w:val="00C366CD"/>
    <w:rsid w:val="00C36B79"/>
    <w:rsid w:val="00C416FF"/>
    <w:rsid w:val="00C4285E"/>
    <w:rsid w:val="00C42CBA"/>
    <w:rsid w:val="00C43578"/>
    <w:rsid w:val="00C4396D"/>
    <w:rsid w:val="00C44042"/>
    <w:rsid w:val="00C44555"/>
    <w:rsid w:val="00C44C75"/>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A4D"/>
    <w:rsid w:val="00C54349"/>
    <w:rsid w:val="00C54679"/>
    <w:rsid w:val="00C551CE"/>
    <w:rsid w:val="00C55C44"/>
    <w:rsid w:val="00C565F3"/>
    <w:rsid w:val="00C56700"/>
    <w:rsid w:val="00C5672C"/>
    <w:rsid w:val="00C57C58"/>
    <w:rsid w:val="00C60F37"/>
    <w:rsid w:val="00C611EC"/>
    <w:rsid w:val="00C6156B"/>
    <w:rsid w:val="00C61C06"/>
    <w:rsid w:val="00C6244E"/>
    <w:rsid w:val="00C62561"/>
    <w:rsid w:val="00C636E0"/>
    <w:rsid w:val="00C63BB5"/>
    <w:rsid w:val="00C64086"/>
    <w:rsid w:val="00C64411"/>
    <w:rsid w:val="00C64AB8"/>
    <w:rsid w:val="00C64D26"/>
    <w:rsid w:val="00C65158"/>
    <w:rsid w:val="00C65DF8"/>
    <w:rsid w:val="00C65F52"/>
    <w:rsid w:val="00C661E8"/>
    <w:rsid w:val="00C663F4"/>
    <w:rsid w:val="00C66995"/>
    <w:rsid w:val="00C66CCA"/>
    <w:rsid w:val="00C67306"/>
    <w:rsid w:val="00C70C62"/>
    <w:rsid w:val="00C70F4F"/>
    <w:rsid w:val="00C713D7"/>
    <w:rsid w:val="00C7172A"/>
    <w:rsid w:val="00C7186F"/>
    <w:rsid w:val="00C73E9B"/>
    <w:rsid w:val="00C741BE"/>
    <w:rsid w:val="00C744C5"/>
    <w:rsid w:val="00C75350"/>
    <w:rsid w:val="00C753EA"/>
    <w:rsid w:val="00C75401"/>
    <w:rsid w:val="00C75849"/>
    <w:rsid w:val="00C760B0"/>
    <w:rsid w:val="00C76D7F"/>
    <w:rsid w:val="00C80D6F"/>
    <w:rsid w:val="00C80F8F"/>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A80"/>
    <w:rsid w:val="00C96DBB"/>
    <w:rsid w:val="00C9763E"/>
    <w:rsid w:val="00C97919"/>
    <w:rsid w:val="00C97990"/>
    <w:rsid w:val="00CA0ADD"/>
    <w:rsid w:val="00CA0FE8"/>
    <w:rsid w:val="00CA168C"/>
    <w:rsid w:val="00CA2654"/>
    <w:rsid w:val="00CA2965"/>
    <w:rsid w:val="00CA32BF"/>
    <w:rsid w:val="00CA3893"/>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290"/>
    <w:rsid w:val="00CB4BAB"/>
    <w:rsid w:val="00CB4DA9"/>
    <w:rsid w:val="00CB50F3"/>
    <w:rsid w:val="00CB584B"/>
    <w:rsid w:val="00CB5987"/>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6CA4"/>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745"/>
    <w:rsid w:val="00CE587A"/>
    <w:rsid w:val="00CE5AC0"/>
    <w:rsid w:val="00CE5B02"/>
    <w:rsid w:val="00CE5B96"/>
    <w:rsid w:val="00CE65E8"/>
    <w:rsid w:val="00CE67C0"/>
    <w:rsid w:val="00CE7B97"/>
    <w:rsid w:val="00CF0528"/>
    <w:rsid w:val="00CF0CED"/>
    <w:rsid w:val="00CF13A0"/>
    <w:rsid w:val="00CF1892"/>
    <w:rsid w:val="00CF1B5B"/>
    <w:rsid w:val="00CF2356"/>
    <w:rsid w:val="00CF42F5"/>
    <w:rsid w:val="00CF5047"/>
    <w:rsid w:val="00CF50AC"/>
    <w:rsid w:val="00CF50C4"/>
    <w:rsid w:val="00CF60E2"/>
    <w:rsid w:val="00CF6A8A"/>
    <w:rsid w:val="00CF6B91"/>
    <w:rsid w:val="00CF7830"/>
    <w:rsid w:val="00CF7FDE"/>
    <w:rsid w:val="00D001A2"/>
    <w:rsid w:val="00D0097C"/>
    <w:rsid w:val="00D00CD9"/>
    <w:rsid w:val="00D00FD0"/>
    <w:rsid w:val="00D017E7"/>
    <w:rsid w:val="00D02CAE"/>
    <w:rsid w:val="00D0325D"/>
    <w:rsid w:val="00D039B7"/>
    <w:rsid w:val="00D03A02"/>
    <w:rsid w:val="00D04C87"/>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49B3"/>
    <w:rsid w:val="00D159B6"/>
    <w:rsid w:val="00D15DFB"/>
    <w:rsid w:val="00D2034A"/>
    <w:rsid w:val="00D2093C"/>
    <w:rsid w:val="00D216DA"/>
    <w:rsid w:val="00D21ECA"/>
    <w:rsid w:val="00D22ABA"/>
    <w:rsid w:val="00D231C9"/>
    <w:rsid w:val="00D2367A"/>
    <w:rsid w:val="00D23AD9"/>
    <w:rsid w:val="00D24AC4"/>
    <w:rsid w:val="00D24B74"/>
    <w:rsid w:val="00D24CFA"/>
    <w:rsid w:val="00D24FD9"/>
    <w:rsid w:val="00D25870"/>
    <w:rsid w:val="00D25C86"/>
    <w:rsid w:val="00D27107"/>
    <w:rsid w:val="00D30019"/>
    <w:rsid w:val="00D305BC"/>
    <w:rsid w:val="00D30C87"/>
    <w:rsid w:val="00D312F4"/>
    <w:rsid w:val="00D3168B"/>
    <w:rsid w:val="00D318D1"/>
    <w:rsid w:val="00D32059"/>
    <w:rsid w:val="00D32D84"/>
    <w:rsid w:val="00D33FAD"/>
    <w:rsid w:val="00D3544A"/>
    <w:rsid w:val="00D35BE5"/>
    <w:rsid w:val="00D37BFF"/>
    <w:rsid w:val="00D37F87"/>
    <w:rsid w:val="00D40096"/>
    <w:rsid w:val="00D4122E"/>
    <w:rsid w:val="00D413DA"/>
    <w:rsid w:val="00D41450"/>
    <w:rsid w:val="00D41E72"/>
    <w:rsid w:val="00D4243E"/>
    <w:rsid w:val="00D43704"/>
    <w:rsid w:val="00D4569D"/>
    <w:rsid w:val="00D45804"/>
    <w:rsid w:val="00D468C2"/>
    <w:rsid w:val="00D47811"/>
    <w:rsid w:val="00D47BB2"/>
    <w:rsid w:val="00D47EA8"/>
    <w:rsid w:val="00D503B5"/>
    <w:rsid w:val="00D50A85"/>
    <w:rsid w:val="00D51980"/>
    <w:rsid w:val="00D52DFD"/>
    <w:rsid w:val="00D534C2"/>
    <w:rsid w:val="00D539B5"/>
    <w:rsid w:val="00D53E3B"/>
    <w:rsid w:val="00D54479"/>
    <w:rsid w:val="00D544CA"/>
    <w:rsid w:val="00D54BBC"/>
    <w:rsid w:val="00D55B05"/>
    <w:rsid w:val="00D55EA4"/>
    <w:rsid w:val="00D5606E"/>
    <w:rsid w:val="00D560CE"/>
    <w:rsid w:val="00D56B1F"/>
    <w:rsid w:val="00D572A0"/>
    <w:rsid w:val="00D57881"/>
    <w:rsid w:val="00D60B70"/>
    <w:rsid w:val="00D60C0A"/>
    <w:rsid w:val="00D60F15"/>
    <w:rsid w:val="00D6199F"/>
    <w:rsid w:val="00D61D94"/>
    <w:rsid w:val="00D62335"/>
    <w:rsid w:val="00D629E6"/>
    <w:rsid w:val="00D62C81"/>
    <w:rsid w:val="00D630BF"/>
    <w:rsid w:val="00D63BCB"/>
    <w:rsid w:val="00D64201"/>
    <w:rsid w:val="00D6425C"/>
    <w:rsid w:val="00D64476"/>
    <w:rsid w:val="00D64610"/>
    <w:rsid w:val="00D648C3"/>
    <w:rsid w:val="00D65685"/>
    <w:rsid w:val="00D656A5"/>
    <w:rsid w:val="00D65F18"/>
    <w:rsid w:val="00D65F97"/>
    <w:rsid w:val="00D661E1"/>
    <w:rsid w:val="00D66C04"/>
    <w:rsid w:val="00D66D56"/>
    <w:rsid w:val="00D671B5"/>
    <w:rsid w:val="00D67B23"/>
    <w:rsid w:val="00D67C94"/>
    <w:rsid w:val="00D706B5"/>
    <w:rsid w:val="00D706B6"/>
    <w:rsid w:val="00D70BF6"/>
    <w:rsid w:val="00D7175A"/>
    <w:rsid w:val="00D71D32"/>
    <w:rsid w:val="00D71F75"/>
    <w:rsid w:val="00D72716"/>
    <w:rsid w:val="00D733D7"/>
    <w:rsid w:val="00D735F3"/>
    <w:rsid w:val="00D739F9"/>
    <w:rsid w:val="00D741BE"/>
    <w:rsid w:val="00D74592"/>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4676"/>
    <w:rsid w:val="00D84AB4"/>
    <w:rsid w:val="00D855ED"/>
    <w:rsid w:val="00D85C54"/>
    <w:rsid w:val="00D863BE"/>
    <w:rsid w:val="00D87611"/>
    <w:rsid w:val="00D908B5"/>
    <w:rsid w:val="00D90F56"/>
    <w:rsid w:val="00D915C7"/>
    <w:rsid w:val="00D91F08"/>
    <w:rsid w:val="00D921A0"/>
    <w:rsid w:val="00D9250D"/>
    <w:rsid w:val="00D92D9C"/>
    <w:rsid w:val="00D92F43"/>
    <w:rsid w:val="00D93667"/>
    <w:rsid w:val="00D93A87"/>
    <w:rsid w:val="00D93B0C"/>
    <w:rsid w:val="00D9459A"/>
    <w:rsid w:val="00D960B2"/>
    <w:rsid w:val="00D9662F"/>
    <w:rsid w:val="00D979DC"/>
    <w:rsid w:val="00D97B67"/>
    <w:rsid w:val="00D97D92"/>
    <w:rsid w:val="00DA01D4"/>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E60"/>
    <w:rsid w:val="00DA7E7A"/>
    <w:rsid w:val="00DA7F56"/>
    <w:rsid w:val="00DB00CF"/>
    <w:rsid w:val="00DB0D1D"/>
    <w:rsid w:val="00DB16E6"/>
    <w:rsid w:val="00DB3997"/>
    <w:rsid w:val="00DB3DB1"/>
    <w:rsid w:val="00DB41E5"/>
    <w:rsid w:val="00DB4DA3"/>
    <w:rsid w:val="00DB4E30"/>
    <w:rsid w:val="00DB74C3"/>
    <w:rsid w:val="00DC097A"/>
    <w:rsid w:val="00DC2725"/>
    <w:rsid w:val="00DC32DA"/>
    <w:rsid w:val="00DC3876"/>
    <w:rsid w:val="00DC3993"/>
    <w:rsid w:val="00DC3A08"/>
    <w:rsid w:val="00DC4830"/>
    <w:rsid w:val="00DC5051"/>
    <w:rsid w:val="00DC5484"/>
    <w:rsid w:val="00DC5DFB"/>
    <w:rsid w:val="00DC5EB7"/>
    <w:rsid w:val="00DC621C"/>
    <w:rsid w:val="00DC75BF"/>
    <w:rsid w:val="00DC7819"/>
    <w:rsid w:val="00DD1423"/>
    <w:rsid w:val="00DD282D"/>
    <w:rsid w:val="00DD2831"/>
    <w:rsid w:val="00DD2E67"/>
    <w:rsid w:val="00DD44E4"/>
    <w:rsid w:val="00DD4629"/>
    <w:rsid w:val="00DD5726"/>
    <w:rsid w:val="00DD614B"/>
    <w:rsid w:val="00DD623B"/>
    <w:rsid w:val="00DD6AE8"/>
    <w:rsid w:val="00DD6BD9"/>
    <w:rsid w:val="00DD6EEB"/>
    <w:rsid w:val="00DD7A63"/>
    <w:rsid w:val="00DD7F9F"/>
    <w:rsid w:val="00DE04E5"/>
    <w:rsid w:val="00DE0EF4"/>
    <w:rsid w:val="00DE174B"/>
    <w:rsid w:val="00DE1C82"/>
    <w:rsid w:val="00DE2585"/>
    <w:rsid w:val="00DE3157"/>
    <w:rsid w:val="00DE3A61"/>
    <w:rsid w:val="00DE45F4"/>
    <w:rsid w:val="00DE60D9"/>
    <w:rsid w:val="00DE63EF"/>
    <w:rsid w:val="00DE7488"/>
    <w:rsid w:val="00DE7EF1"/>
    <w:rsid w:val="00DE7FF9"/>
    <w:rsid w:val="00DF017A"/>
    <w:rsid w:val="00DF03A3"/>
    <w:rsid w:val="00DF0BB4"/>
    <w:rsid w:val="00DF101B"/>
    <w:rsid w:val="00DF11A9"/>
    <w:rsid w:val="00DF1679"/>
    <w:rsid w:val="00DF25A1"/>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19EF"/>
    <w:rsid w:val="00E221B3"/>
    <w:rsid w:val="00E24443"/>
    <w:rsid w:val="00E247EC"/>
    <w:rsid w:val="00E24E4D"/>
    <w:rsid w:val="00E24F85"/>
    <w:rsid w:val="00E25369"/>
    <w:rsid w:val="00E25A60"/>
    <w:rsid w:val="00E25D4C"/>
    <w:rsid w:val="00E2659B"/>
    <w:rsid w:val="00E302BD"/>
    <w:rsid w:val="00E314F0"/>
    <w:rsid w:val="00E31D2E"/>
    <w:rsid w:val="00E325D9"/>
    <w:rsid w:val="00E32619"/>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FA"/>
    <w:rsid w:val="00E46290"/>
    <w:rsid w:val="00E4667C"/>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6101"/>
    <w:rsid w:val="00E566BC"/>
    <w:rsid w:val="00E56D80"/>
    <w:rsid w:val="00E5745A"/>
    <w:rsid w:val="00E576BB"/>
    <w:rsid w:val="00E60204"/>
    <w:rsid w:val="00E607BC"/>
    <w:rsid w:val="00E60B31"/>
    <w:rsid w:val="00E616F1"/>
    <w:rsid w:val="00E62AC9"/>
    <w:rsid w:val="00E63079"/>
    <w:rsid w:val="00E6332A"/>
    <w:rsid w:val="00E63432"/>
    <w:rsid w:val="00E63771"/>
    <w:rsid w:val="00E641F9"/>
    <w:rsid w:val="00E64D07"/>
    <w:rsid w:val="00E66E3D"/>
    <w:rsid w:val="00E67762"/>
    <w:rsid w:val="00E67813"/>
    <w:rsid w:val="00E67D1F"/>
    <w:rsid w:val="00E700E2"/>
    <w:rsid w:val="00E705B0"/>
    <w:rsid w:val="00E70D82"/>
    <w:rsid w:val="00E71120"/>
    <w:rsid w:val="00E717C3"/>
    <w:rsid w:val="00E71825"/>
    <w:rsid w:val="00E71ED3"/>
    <w:rsid w:val="00E72F9E"/>
    <w:rsid w:val="00E7328B"/>
    <w:rsid w:val="00E73290"/>
    <w:rsid w:val="00E743B1"/>
    <w:rsid w:val="00E74578"/>
    <w:rsid w:val="00E75C9F"/>
    <w:rsid w:val="00E761F5"/>
    <w:rsid w:val="00E77899"/>
    <w:rsid w:val="00E77E69"/>
    <w:rsid w:val="00E814B0"/>
    <w:rsid w:val="00E81771"/>
    <w:rsid w:val="00E81C8E"/>
    <w:rsid w:val="00E8220C"/>
    <w:rsid w:val="00E8336B"/>
    <w:rsid w:val="00E83807"/>
    <w:rsid w:val="00E83CEA"/>
    <w:rsid w:val="00E83F26"/>
    <w:rsid w:val="00E84395"/>
    <w:rsid w:val="00E84687"/>
    <w:rsid w:val="00E84E16"/>
    <w:rsid w:val="00E850C1"/>
    <w:rsid w:val="00E8516F"/>
    <w:rsid w:val="00E853F2"/>
    <w:rsid w:val="00E85934"/>
    <w:rsid w:val="00E863F9"/>
    <w:rsid w:val="00E86B1F"/>
    <w:rsid w:val="00E86D8E"/>
    <w:rsid w:val="00E870C2"/>
    <w:rsid w:val="00E873D7"/>
    <w:rsid w:val="00E90863"/>
    <w:rsid w:val="00E90FFB"/>
    <w:rsid w:val="00E91375"/>
    <w:rsid w:val="00E91668"/>
    <w:rsid w:val="00E92288"/>
    <w:rsid w:val="00E92652"/>
    <w:rsid w:val="00E92A9A"/>
    <w:rsid w:val="00E933CF"/>
    <w:rsid w:val="00E95095"/>
    <w:rsid w:val="00E95CBB"/>
    <w:rsid w:val="00E963DA"/>
    <w:rsid w:val="00E9640B"/>
    <w:rsid w:val="00E9645A"/>
    <w:rsid w:val="00E9671C"/>
    <w:rsid w:val="00E967ED"/>
    <w:rsid w:val="00E96B4A"/>
    <w:rsid w:val="00E97791"/>
    <w:rsid w:val="00E97C23"/>
    <w:rsid w:val="00E97C84"/>
    <w:rsid w:val="00EA05DE"/>
    <w:rsid w:val="00EA0AEA"/>
    <w:rsid w:val="00EA10EA"/>
    <w:rsid w:val="00EA133F"/>
    <w:rsid w:val="00EA170C"/>
    <w:rsid w:val="00EA19A9"/>
    <w:rsid w:val="00EA1D47"/>
    <w:rsid w:val="00EA1FB8"/>
    <w:rsid w:val="00EA234D"/>
    <w:rsid w:val="00EA28F7"/>
    <w:rsid w:val="00EA2D9E"/>
    <w:rsid w:val="00EA362B"/>
    <w:rsid w:val="00EA3AFF"/>
    <w:rsid w:val="00EA4554"/>
    <w:rsid w:val="00EA4C27"/>
    <w:rsid w:val="00EA4D47"/>
    <w:rsid w:val="00EA54B5"/>
    <w:rsid w:val="00EA592F"/>
    <w:rsid w:val="00EA5A50"/>
    <w:rsid w:val="00EA5D81"/>
    <w:rsid w:val="00EA622E"/>
    <w:rsid w:val="00EA656A"/>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C11EC"/>
    <w:rsid w:val="00EC1206"/>
    <w:rsid w:val="00EC150D"/>
    <w:rsid w:val="00EC16C1"/>
    <w:rsid w:val="00EC1FE8"/>
    <w:rsid w:val="00EC2285"/>
    <w:rsid w:val="00EC265F"/>
    <w:rsid w:val="00EC3B86"/>
    <w:rsid w:val="00EC4157"/>
    <w:rsid w:val="00EC440A"/>
    <w:rsid w:val="00EC4582"/>
    <w:rsid w:val="00EC4C3E"/>
    <w:rsid w:val="00EC5734"/>
    <w:rsid w:val="00EC5B88"/>
    <w:rsid w:val="00EC63E6"/>
    <w:rsid w:val="00EC6D64"/>
    <w:rsid w:val="00EC7570"/>
    <w:rsid w:val="00EC7B3A"/>
    <w:rsid w:val="00ED0233"/>
    <w:rsid w:val="00ED0FB2"/>
    <w:rsid w:val="00ED14A5"/>
    <w:rsid w:val="00ED1513"/>
    <w:rsid w:val="00ED232F"/>
    <w:rsid w:val="00ED2B38"/>
    <w:rsid w:val="00ED34A2"/>
    <w:rsid w:val="00ED35A8"/>
    <w:rsid w:val="00ED4193"/>
    <w:rsid w:val="00ED49C6"/>
    <w:rsid w:val="00ED52F5"/>
    <w:rsid w:val="00ED5B3A"/>
    <w:rsid w:val="00ED60A5"/>
    <w:rsid w:val="00ED6110"/>
    <w:rsid w:val="00ED717E"/>
    <w:rsid w:val="00ED73A8"/>
    <w:rsid w:val="00ED7FD2"/>
    <w:rsid w:val="00EE02AE"/>
    <w:rsid w:val="00EE08D2"/>
    <w:rsid w:val="00EE16C3"/>
    <w:rsid w:val="00EE2138"/>
    <w:rsid w:val="00EE2705"/>
    <w:rsid w:val="00EE2779"/>
    <w:rsid w:val="00EE3155"/>
    <w:rsid w:val="00EE346A"/>
    <w:rsid w:val="00EE3FB3"/>
    <w:rsid w:val="00EE472A"/>
    <w:rsid w:val="00EE57C0"/>
    <w:rsid w:val="00EE7F3C"/>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8C2"/>
    <w:rsid w:val="00EF5B2A"/>
    <w:rsid w:val="00EF5B44"/>
    <w:rsid w:val="00EF5F4A"/>
    <w:rsid w:val="00EF7186"/>
    <w:rsid w:val="00EF739E"/>
    <w:rsid w:val="00EF7967"/>
    <w:rsid w:val="00EF7D96"/>
    <w:rsid w:val="00F00976"/>
    <w:rsid w:val="00F02A1A"/>
    <w:rsid w:val="00F02DA6"/>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43"/>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8A8"/>
    <w:rsid w:val="00F30A51"/>
    <w:rsid w:val="00F311E8"/>
    <w:rsid w:val="00F3121A"/>
    <w:rsid w:val="00F3159B"/>
    <w:rsid w:val="00F31DED"/>
    <w:rsid w:val="00F320B5"/>
    <w:rsid w:val="00F32338"/>
    <w:rsid w:val="00F328C7"/>
    <w:rsid w:val="00F32CD2"/>
    <w:rsid w:val="00F32DDA"/>
    <w:rsid w:val="00F33E11"/>
    <w:rsid w:val="00F34681"/>
    <w:rsid w:val="00F3642F"/>
    <w:rsid w:val="00F364E9"/>
    <w:rsid w:val="00F373F7"/>
    <w:rsid w:val="00F37556"/>
    <w:rsid w:val="00F37D67"/>
    <w:rsid w:val="00F40024"/>
    <w:rsid w:val="00F400FD"/>
    <w:rsid w:val="00F41F4F"/>
    <w:rsid w:val="00F422ED"/>
    <w:rsid w:val="00F42854"/>
    <w:rsid w:val="00F436EC"/>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500C1"/>
    <w:rsid w:val="00F50EF8"/>
    <w:rsid w:val="00F51776"/>
    <w:rsid w:val="00F51AF8"/>
    <w:rsid w:val="00F5361B"/>
    <w:rsid w:val="00F53867"/>
    <w:rsid w:val="00F53A97"/>
    <w:rsid w:val="00F53E74"/>
    <w:rsid w:val="00F543FB"/>
    <w:rsid w:val="00F55D8F"/>
    <w:rsid w:val="00F560BD"/>
    <w:rsid w:val="00F56683"/>
    <w:rsid w:val="00F5700E"/>
    <w:rsid w:val="00F574BA"/>
    <w:rsid w:val="00F57A9F"/>
    <w:rsid w:val="00F60C93"/>
    <w:rsid w:val="00F610B7"/>
    <w:rsid w:val="00F62457"/>
    <w:rsid w:val="00F6260E"/>
    <w:rsid w:val="00F62957"/>
    <w:rsid w:val="00F62A14"/>
    <w:rsid w:val="00F63A54"/>
    <w:rsid w:val="00F63DC3"/>
    <w:rsid w:val="00F640B4"/>
    <w:rsid w:val="00F64FDB"/>
    <w:rsid w:val="00F663AD"/>
    <w:rsid w:val="00F666A3"/>
    <w:rsid w:val="00F666DE"/>
    <w:rsid w:val="00F66B55"/>
    <w:rsid w:val="00F673CB"/>
    <w:rsid w:val="00F675FA"/>
    <w:rsid w:val="00F700E8"/>
    <w:rsid w:val="00F70D27"/>
    <w:rsid w:val="00F711D5"/>
    <w:rsid w:val="00F71657"/>
    <w:rsid w:val="00F71D53"/>
    <w:rsid w:val="00F7293C"/>
    <w:rsid w:val="00F73468"/>
    <w:rsid w:val="00F743D3"/>
    <w:rsid w:val="00F75009"/>
    <w:rsid w:val="00F7540D"/>
    <w:rsid w:val="00F75EAB"/>
    <w:rsid w:val="00F76471"/>
    <w:rsid w:val="00F76C38"/>
    <w:rsid w:val="00F771B2"/>
    <w:rsid w:val="00F77248"/>
    <w:rsid w:val="00F77D0E"/>
    <w:rsid w:val="00F77DB3"/>
    <w:rsid w:val="00F8074F"/>
    <w:rsid w:val="00F81498"/>
    <w:rsid w:val="00F815B3"/>
    <w:rsid w:val="00F8170D"/>
    <w:rsid w:val="00F81909"/>
    <w:rsid w:val="00F822DB"/>
    <w:rsid w:val="00F8240F"/>
    <w:rsid w:val="00F8347A"/>
    <w:rsid w:val="00F8351E"/>
    <w:rsid w:val="00F83727"/>
    <w:rsid w:val="00F8459D"/>
    <w:rsid w:val="00F8493F"/>
    <w:rsid w:val="00F84AED"/>
    <w:rsid w:val="00F84FB1"/>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42F5"/>
    <w:rsid w:val="00F95E78"/>
    <w:rsid w:val="00F969C6"/>
    <w:rsid w:val="00F96E69"/>
    <w:rsid w:val="00F96F51"/>
    <w:rsid w:val="00F970E0"/>
    <w:rsid w:val="00F976FF"/>
    <w:rsid w:val="00F97799"/>
    <w:rsid w:val="00F9783C"/>
    <w:rsid w:val="00F979AB"/>
    <w:rsid w:val="00FA046F"/>
    <w:rsid w:val="00FA078C"/>
    <w:rsid w:val="00FA090A"/>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96D"/>
    <w:rsid w:val="00FA7A9A"/>
    <w:rsid w:val="00FA7F6E"/>
    <w:rsid w:val="00FB0C15"/>
    <w:rsid w:val="00FB2126"/>
    <w:rsid w:val="00FB2152"/>
    <w:rsid w:val="00FB22A9"/>
    <w:rsid w:val="00FB391F"/>
    <w:rsid w:val="00FB42C6"/>
    <w:rsid w:val="00FB4BE6"/>
    <w:rsid w:val="00FB5956"/>
    <w:rsid w:val="00FB670F"/>
    <w:rsid w:val="00FB6826"/>
    <w:rsid w:val="00FB6A3C"/>
    <w:rsid w:val="00FB70F5"/>
    <w:rsid w:val="00FB79B9"/>
    <w:rsid w:val="00FC0C1F"/>
    <w:rsid w:val="00FC0CC3"/>
    <w:rsid w:val="00FC255F"/>
    <w:rsid w:val="00FC2C13"/>
    <w:rsid w:val="00FC2D42"/>
    <w:rsid w:val="00FC33BB"/>
    <w:rsid w:val="00FC37D4"/>
    <w:rsid w:val="00FC3B16"/>
    <w:rsid w:val="00FC3FBB"/>
    <w:rsid w:val="00FC4A82"/>
    <w:rsid w:val="00FC52D8"/>
    <w:rsid w:val="00FC53C4"/>
    <w:rsid w:val="00FC5673"/>
    <w:rsid w:val="00FC5734"/>
    <w:rsid w:val="00FC5E56"/>
    <w:rsid w:val="00FC5ED9"/>
    <w:rsid w:val="00FC6EB6"/>
    <w:rsid w:val="00FC7A62"/>
    <w:rsid w:val="00FD088D"/>
    <w:rsid w:val="00FD0BCE"/>
    <w:rsid w:val="00FD0E22"/>
    <w:rsid w:val="00FD38AD"/>
    <w:rsid w:val="00FD3A13"/>
    <w:rsid w:val="00FD3C1C"/>
    <w:rsid w:val="00FD3C89"/>
    <w:rsid w:val="00FD448E"/>
    <w:rsid w:val="00FD48B9"/>
    <w:rsid w:val="00FD49E5"/>
    <w:rsid w:val="00FD50C7"/>
    <w:rsid w:val="00FD5378"/>
    <w:rsid w:val="00FD5383"/>
    <w:rsid w:val="00FD5B0F"/>
    <w:rsid w:val="00FD6007"/>
    <w:rsid w:val="00FD7F81"/>
    <w:rsid w:val="00FE0191"/>
    <w:rsid w:val="00FE1C73"/>
    <w:rsid w:val="00FE1D31"/>
    <w:rsid w:val="00FE2768"/>
    <w:rsid w:val="00FE30FC"/>
    <w:rsid w:val="00FE3D54"/>
    <w:rsid w:val="00FE43E4"/>
    <w:rsid w:val="00FE4E1B"/>
    <w:rsid w:val="00FE5C85"/>
    <w:rsid w:val="00FE6034"/>
    <w:rsid w:val="00FE634B"/>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657E"/>
    <w:rsid w:val="00FF6743"/>
    <w:rsid w:val="00FF6E76"/>
    <w:rsid w:val="00FF71D3"/>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33992"/>
  <w15:chartTrackingRefBased/>
  <w15:docId w15:val="{D5CCEC6E-5EC3-4EDC-876D-71144C97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F86F2D"/>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4"/>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4"/>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4"/>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4"/>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4"/>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4"/>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4"/>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4"/>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F112F6"/>
    <w:pPr>
      <w:tabs>
        <w:tab w:val="left" w:pos="426"/>
        <w:tab w:val="right" w:leader="dot" w:pos="9060"/>
      </w:tabs>
      <w:spacing w:before="240" w:line="240" w:lineRule="auto"/>
    </w:pPr>
    <w:rPr>
      <w:b/>
      <w:bCs/>
      <w:caps/>
      <w:szCs w:val="24"/>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rsid w:val="00931F49"/>
  </w:style>
  <w:style w:type="character" w:customStyle="1" w:styleId="TextkomenteChar">
    <w:name w:val="Text komentáře Char"/>
    <w:basedOn w:val="Standardnpsmoodstavce"/>
    <w:uiPriority w:val="99"/>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61706389">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79867195">
      <w:bodyDiv w:val="1"/>
      <w:marLeft w:val="0"/>
      <w:marRight w:val="0"/>
      <w:marTop w:val="0"/>
      <w:marBottom w:val="0"/>
      <w:divBdr>
        <w:top w:val="none" w:sz="0" w:space="0" w:color="auto"/>
        <w:left w:val="none" w:sz="0" w:space="0" w:color="auto"/>
        <w:bottom w:val="none" w:sz="0" w:space="0" w:color="auto"/>
        <w:right w:val="none" w:sz="0" w:space="0" w:color="auto"/>
      </w:divBdr>
      <w:divsChild>
        <w:div w:id="1210924284">
          <w:marLeft w:val="0"/>
          <w:marRight w:val="0"/>
          <w:marTop w:val="0"/>
          <w:marBottom w:val="0"/>
          <w:divBdr>
            <w:top w:val="none" w:sz="0" w:space="0" w:color="auto"/>
            <w:left w:val="none" w:sz="0" w:space="0" w:color="auto"/>
            <w:bottom w:val="none" w:sz="0" w:space="0" w:color="auto"/>
            <w:right w:val="none" w:sz="0" w:space="0" w:color="auto"/>
          </w:divBdr>
          <w:divsChild>
            <w:div w:id="3427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590356">
      <w:bodyDiv w:val="1"/>
      <w:marLeft w:val="0"/>
      <w:marRight w:val="0"/>
      <w:marTop w:val="0"/>
      <w:marBottom w:val="0"/>
      <w:divBdr>
        <w:top w:val="none" w:sz="0" w:space="0" w:color="auto"/>
        <w:left w:val="none" w:sz="0" w:space="0" w:color="auto"/>
        <w:bottom w:val="none" w:sz="0" w:space="0" w:color="auto"/>
        <w:right w:val="none" w:sz="0" w:space="0" w:color="auto"/>
      </w:divBdr>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36785678">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92738740">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3472376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514805678">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59847959">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fily.proebiz.com/profile/6197475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ily.proebiz.com/profile/6197475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ouston@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alegalb\OneDrive%20-%20MT%20Legal%20s.r.o.,%20advok&#225;tn&#237;%20kancel&#225;&#345;\Dokumenty\Kl&#225;rka\&#352;ablony\OR_ZD_zakladni%20dokument_20220607.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11E5A-DD00-4202-995F-84BD2E2A8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OR_ZD_zakladni dokument_20220607</Template>
  <TotalTime>170</TotalTime>
  <Pages>22</Pages>
  <Words>5457</Words>
  <Characters>35461</Characters>
  <Application>Microsoft Office Word</Application>
  <DocSecurity>0</DocSecurity>
  <Lines>295</Lines>
  <Paragraphs>81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40837</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Milan Friedrich</cp:lastModifiedBy>
  <cp:revision>33</cp:revision>
  <cp:lastPrinted>2022-11-28T08:38:00Z</cp:lastPrinted>
  <dcterms:created xsi:type="dcterms:W3CDTF">2022-10-12T10:41:00Z</dcterms:created>
  <dcterms:modified xsi:type="dcterms:W3CDTF">2022-12-23T14:13:00Z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